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70392" w14:textId="77777777" w:rsidR="00983324" w:rsidRPr="00BA2AC3" w:rsidRDefault="00BA2AC3" w:rsidP="00BA2AC3">
      <w:pPr>
        <w:jc w:val="center"/>
        <w:rPr>
          <w:rFonts w:ascii="Arial Bold" w:hAnsi="Arial Bold"/>
          <w:b/>
          <w:color w:val="222222"/>
          <w:sz w:val="32"/>
          <w:szCs w:val="28"/>
          <w:u w:val="single"/>
          <w:shd w:val="clear" w:color="auto" w:fill="FFFFFF"/>
          <w:lang w:val="en-AU"/>
        </w:rPr>
      </w:pPr>
      <w:r>
        <w:rPr>
          <w:rFonts w:ascii="Arial Bold" w:hAnsi="Arial Bold"/>
          <w:b/>
          <w:color w:val="222222"/>
          <w:sz w:val="32"/>
          <w:szCs w:val="28"/>
          <w:u w:val="single"/>
          <w:shd w:val="clear" w:color="auto" w:fill="FFFFFF"/>
          <w:lang w:val="en-AU"/>
        </w:rPr>
        <w:t xml:space="preserve">Preceptor coverage of resident In </w:t>
      </w:r>
      <w:r w:rsidR="00355854" w:rsidRPr="00BA2AC3">
        <w:rPr>
          <w:rFonts w:ascii="Arial Bold" w:hAnsi="Arial Bold"/>
          <w:b/>
          <w:color w:val="222222"/>
          <w:sz w:val="32"/>
          <w:szCs w:val="28"/>
          <w:u w:val="single"/>
          <w:shd w:val="clear" w:color="auto" w:fill="FFFFFF"/>
          <w:lang w:val="en-AU"/>
        </w:rPr>
        <w:t>Baskets</w:t>
      </w:r>
      <w:r w:rsidR="00983324" w:rsidRPr="00BA2AC3">
        <w:rPr>
          <w:rFonts w:ascii="Arial Bold" w:hAnsi="Arial Bold"/>
          <w:b/>
          <w:color w:val="222222"/>
          <w:sz w:val="32"/>
          <w:szCs w:val="28"/>
          <w:u w:val="single"/>
          <w:shd w:val="clear" w:color="auto" w:fill="FFFFFF"/>
          <w:lang w:val="en-AU"/>
        </w:rPr>
        <w:t xml:space="preserve"> in lieu of teaching panels</w:t>
      </w:r>
    </w:p>
    <w:p w14:paraId="7FE0BFBE" w14:textId="77777777" w:rsidR="00983324" w:rsidRPr="002C2826" w:rsidRDefault="00983324" w:rsidP="0056015A">
      <w:pPr>
        <w:rPr>
          <w:rFonts w:ascii="Arial" w:hAnsi="Arial"/>
          <w:color w:val="222222"/>
          <w:shd w:val="clear" w:color="auto" w:fill="FFFFFF"/>
          <w:lang w:val="en-AU"/>
        </w:rPr>
      </w:pPr>
    </w:p>
    <w:p w14:paraId="6C28D5B4" w14:textId="38F0FE8A" w:rsidR="002301AA" w:rsidRPr="002C2826" w:rsidRDefault="002C4E1A" w:rsidP="00A241AE">
      <w:pPr>
        <w:spacing w:after="200" w:line="276" w:lineRule="auto"/>
        <w:rPr>
          <w:rFonts w:ascii="Arial" w:hAnsi="Arial"/>
          <w:color w:val="222222"/>
          <w:shd w:val="clear" w:color="auto" w:fill="FFFFFF"/>
          <w:lang w:val="en-AU"/>
        </w:rPr>
      </w:pPr>
      <w:r>
        <w:rPr>
          <w:rFonts w:ascii="Arial" w:hAnsi="Arial"/>
          <w:color w:val="222222"/>
          <w:shd w:val="clear" w:color="auto" w:fill="FFFFFF"/>
          <w:lang w:val="en-AU"/>
        </w:rPr>
        <w:t>P</w:t>
      </w:r>
      <w:r w:rsidR="00355854" w:rsidRPr="002C2826">
        <w:rPr>
          <w:rFonts w:ascii="Arial" w:hAnsi="Arial"/>
          <w:color w:val="222222"/>
          <w:shd w:val="clear" w:color="auto" w:fill="FFFFFF"/>
          <w:lang w:val="en-AU"/>
        </w:rPr>
        <w:t xml:space="preserve">receptors with just one resident </w:t>
      </w:r>
      <w:r>
        <w:rPr>
          <w:rFonts w:ascii="Arial" w:hAnsi="Arial"/>
          <w:color w:val="222222"/>
          <w:shd w:val="clear" w:color="auto" w:fill="FFFFFF"/>
          <w:lang w:val="en-AU"/>
        </w:rPr>
        <w:t>are</w:t>
      </w:r>
      <w:r w:rsidR="00355854" w:rsidRPr="002C2826">
        <w:rPr>
          <w:rFonts w:ascii="Arial" w:hAnsi="Arial"/>
          <w:color w:val="222222"/>
          <w:shd w:val="clear" w:color="auto" w:fill="FFFFFF"/>
          <w:lang w:val="en-AU"/>
        </w:rPr>
        <w:t xml:space="preserve"> responsible for helping cover the </w:t>
      </w:r>
      <w:proofErr w:type="spellStart"/>
      <w:proofErr w:type="gramStart"/>
      <w:r w:rsidR="00355854" w:rsidRPr="002C2826">
        <w:rPr>
          <w:rFonts w:ascii="Arial" w:hAnsi="Arial"/>
          <w:color w:val="222222"/>
          <w:shd w:val="clear" w:color="auto" w:fill="FFFFFF"/>
          <w:lang w:val="en-AU"/>
        </w:rPr>
        <w:t>In</w:t>
      </w:r>
      <w:proofErr w:type="gramEnd"/>
      <w:del w:id="0" w:author="Microsoft Office User" w:date="2017-11-17T10:53:00Z">
        <w:r w:rsidR="00355854" w:rsidRPr="002C2826" w:rsidDel="009024F0">
          <w:rPr>
            <w:rFonts w:ascii="Arial" w:hAnsi="Arial"/>
            <w:color w:val="222222"/>
            <w:shd w:val="clear" w:color="auto" w:fill="FFFFFF"/>
            <w:lang w:val="en-AU"/>
          </w:rPr>
          <w:delText xml:space="preserve"> </w:delText>
        </w:r>
      </w:del>
      <w:ins w:id="1" w:author="Microsoft Office User" w:date="2017-11-17T10:53:00Z">
        <w:r w:rsidR="009024F0">
          <w:rPr>
            <w:rFonts w:ascii="Arial" w:hAnsi="Arial"/>
            <w:color w:val="222222"/>
            <w:shd w:val="clear" w:color="auto" w:fill="FFFFFF"/>
            <w:lang w:val="en-AU"/>
          </w:rPr>
          <w:t>b</w:t>
        </w:r>
      </w:ins>
      <w:del w:id="2" w:author="Microsoft Office User" w:date="2017-11-17T10:53:00Z">
        <w:r w:rsidR="00355854" w:rsidRPr="002C2826" w:rsidDel="009024F0">
          <w:rPr>
            <w:rFonts w:ascii="Arial" w:hAnsi="Arial"/>
            <w:color w:val="222222"/>
            <w:shd w:val="clear" w:color="auto" w:fill="FFFFFF"/>
            <w:lang w:val="en-AU"/>
          </w:rPr>
          <w:delText>B</w:delText>
        </w:r>
      </w:del>
      <w:r w:rsidR="00355854" w:rsidRPr="002C2826">
        <w:rPr>
          <w:rFonts w:ascii="Arial" w:hAnsi="Arial"/>
          <w:color w:val="222222"/>
          <w:shd w:val="clear" w:color="auto" w:fill="FFFFFF"/>
          <w:lang w:val="en-AU"/>
        </w:rPr>
        <w:t>askets</w:t>
      </w:r>
      <w:proofErr w:type="spellEnd"/>
      <w:r w:rsidR="00355854" w:rsidRPr="002C2826">
        <w:rPr>
          <w:rFonts w:ascii="Arial" w:hAnsi="Arial"/>
          <w:color w:val="222222"/>
          <w:shd w:val="clear" w:color="auto" w:fill="FFFFFF"/>
          <w:lang w:val="en-AU"/>
        </w:rPr>
        <w:t xml:space="preserve"> of residents absent from clinic. This is in lieu of having a teaching “panel”, i.e. a half roster of patients to see.</w:t>
      </w:r>
      <w:r w:rsidR="004260BB">
        <w:rPr>
          <w:rFonts w:ascii="Arial" w:hAnsi="Arial"/>
          <w:color w:val="222222"/>
          <w:shd w:val="clear" w:color="auto" w:fill="FFFFFF"/>
          <w:lang w:val="en-AU"/>
        </w:rPr>
        <w:t xml:space="preserve"> </w:t>
      </w:r>
      <w:r>
        <w:rPr>
          <w:rFonts w:ascii="Arial" w:hAnsi="Arial"/>
          <w:color w:val="222222"/>
          <w:shd w:val="clear" w:color="auto" w:fill="FFFFFF"/>
          <w:lang w:val="en-AU"/>
        </w:rPr>
        <w:t xml:space="preserve">We call such preceptors </w:t>
      </w:r>
      <w:r w:rsidR="004260BB">
        <w:rPr>
          <w:rFonts w:ascii="Arial" w:hAnsi="Arial"/>
          <w:color w:val="222222"/>
          <w:shd w:val="clear" w:color="auto" w:fill="FFFFFF"/>
          <w:lang w:val="en-AU"/>
        </w:rPr>
        <w:t>“</w:t>
      </w:r>
      <w:proofErr w:type="spellStart"/>
      <w:r w:rsidR="004260BB">
        <w:rPr>
          <w:rFonts w:ascii="Arial" w:hAnsi="Arial"/>
          <w:color w:val="222222"/>
          <w:shd w:val="clear" w:color="auto" w:fill="FFFFFF"/>
          <w:lang w:val="en-AU"/>
        </w:rPr>
        <w:t>In</w:t>
      </w:r>
      <w:ins w:id="3" w:author="Microsoft Office User" w:date="2017-11-17T10:53:00Z">
        <w:r w:rsidR="009024F0">
          <w:rPr>
            <w:rFonts w:ascii="Arial" w:hAnsi="Arial"/>
            <w:color w:val="222222"/>
            <w:shd w:val="clear" w:color="auto" w:fill="FFFFFF"/>
            <w:lang w:val="en-AU"/>
          </w:rPr>
          <w:t>b</w:t>
        </w:r>
      </w:ins>
      <w:del w:id="4" w:author="Microsoft Office User" w:date="2017-11-17T10:53:00Z">
        <w:r w:rsidR="004260BB" w:rsidDel="009024F0">
          <w:rPr>
            <w:rFonts w:ascii="Arial" w:hAnsi="Arial"/>
            <w:color w:val="222222"/>
            <w:shd w:val="clear" w:color="auto" w:fill="FFFFFF"/>
            <w:lang w:val="en-AU"/>
          </w:rPr>
          <w:delText>-</w:delText>
        </w:r>
        <w:r w:rsidR="00C00871" w:rsidDel="009024F0">
          <w:rPr>
            <w:rFonts w:ascii="Arial" w:hAnsi="Arial"/>
            <w:color w:val="222222"/>
            <w:shd w:val="clear" w:color="auto" w:fill="FFFFFF"/>
            <w:lang w:val="en-AU"/>
          </w:rPr>
          <w:delText>B</w:delText>
        </w:r>
      </w:del>
      <w:r w:rsidR="00C00871">
        <w:rPr>
          <w:rFonts w:ascii="Arial" w:hAnsi="Arial"/>
          <w:color w:val="222222"/>
          <w:shd w:val="clear" w:color="auto" w:fill="FFFFFF"/>
          <w:lang w:val="en-AU"/>
        </w:rPr>
        <w:t>asket</w:t>
      </w:r>
      <w:proofErr w:type="spellEnd"/>
      <w:r w:rsidR="00C00871">
        <w:rPr>
          <w:rFonts w:ascii="Arial" w:hAnsi="Arial"/>
          <w:color w:val="222222"/>
          <w:shd w:val="clear" w:color="auto" w:fill="FFFFFF"/>
          <w:lang w:val="en-AU"/>
        </w:rPr>
        <w:t xml:space="preserve"> Preceptors</w:t>
      </w:r>
      <w:ins w:id="5" w:author="Microsoft Office User" w:date="2017-11-17T10:53:00Z">
        <w:r w:rsidR="009024F0">
          <w:rPr>
            <w:rFonts w:ascii="Arial" w:hAnsi="Arial"/>
            <w:color w:val="222222"/>
            <w:shd w:val="clear" w:color="auto" w:fill="FFFFFF"/>
            <w:lang w:val="en-AU"/>
          </w:rPr>
          <w:t>.</w:t>
        </w:r>
      </w:ins>
      <w:r w:rsidR="00C00871">
        <w:rPr>
          <w:rFonts w:ascii="Arial" w:hAnsi="Arial"/>
          <w:color w:val="222222"/>
          <w:shd w:val="clear" w:color="auto" w:fill="FFFFFF"/>
          <w:lang w:val="en-AU"/>
        </w:rPr>
        <w:t>”</w:t>
      </w:r>
      <w:del w:id="6" w:author="Microsoft Office User" w:date="2017-11-17T10:53:00Z">
        <w:r w:rsidR="00C00871" w:rsidDel="009024F0">
          <w:rPr>
            <w:rFonts w:ascii="Arial" w:hAnsi="Arial"/>
            <w:color w:val="222222"/>
            <w:shd w:val="clear" w:color="auto" w:fill="FFFFFF"/>
            <w:lang w:val="en-AU"/>
          </w:rPr>
          <w:delText>.</w:delText>
        </w:r>
      </w:del>
      <w:r w:rsidR="00517644">
        <w:rPr>
          <w:rFonts w:ascii="Arial" w:hAnsi="Arial"/>
          <w:color w:val="222222"/>
          <w:shd w:val="clear" w:color="auto" w:fill="FFFFFF"/>
          <w:lang w:val="en-AU"/>
        </w:rPr>
        <w:t xml:space="preserve"> </w:t>
      </w:r>
      <w:del w:id="7" w:author="Microsoft Office User" w:date="2017-11-17T10:53:00Z">
        <w:r w:rsidR="00094B50" w:rsidDel="009024F0">
          <w:rPr>
            <w:rFonts w:ascii="Arial" w:hAnsi="Arial"/>
            <w:color w:val="222222"/>
            <w:shd w:val="clear" w:color="auto" w:fill="FFFFFF"/>
            <w:lang w:val="en-AU"/>
          </w:rPr>
          <w:delText xml:space="preserve">Martinez </w:delText>
        </w:r>
      </w:del>
      <w:ins w:id="8" w:author="Microsoft Office User" w:date="2017-11-17T10:53:00Z">
        <w:r w:rsidR="009024F0">
          <w:rPr>
            <w:rFonts w:ascii="Arial" w:hAnsi="Arial"/>
            <w:color w:val="222222"/>
            <w:shd w:val="clear" w:color="auto" w:fill="FFFFFF"/>
            <w:lang w:val="en-AU"/>
          </w:rPr>
          <w:t>P</w:t>
        </w:r>
      </w:ins>
      <w:del w:id="9" w:author="Microsoft Office User" w:date="2017-11-17T10:53:00Z">
        <w:r w:rsidR="00094B50" w:rsidDel="009024F0">
          <w:rPr>
            <w:rFonts w:ascii="Arial" w:hAnsi="Arial"/>
            <w:color w:val="222222"/>
            <w:shd w:val="clear" w:color="auto" w:fill="FFFFFF"/>
            <w:lang w:val="en-AU"/>
          </w:rPr>
          <w:delText>p</w:delText>
        </w:r>
      </w:del>
      <w:r w:rsidR="00094B50">
        <w:rPr>
          <w:rFonts w:ascii="Arial" w:hAnsi="Arial"/>
          <w:color w:val="222222"/>
          <w:shd w:val="clear" w:color="auto" w:fill="FFFFFF"/>
          <w:lang w:val="en-AU"/>
        </w:rPr>
        <w:t xml:space="preserve">receptors with a large </w:t>
      </w:r>
      <w:proofErr w:type="spellStart"/>
      <w:r w:rsidR="00094B50">
        <w:rPr>
          <w:rFonts w:ascii="Arial" w:hAnsi="Arial"/>
          <w:color w:val="222222"/>
          <w:shd w:val="clear" w:color="auto" w:fill="FFFFFF"/>
          <w:lang w:val="en-AU"/>
        </w:rPr>
        <w:t>preceptor</w:t>
      </w:r>
      <w:proofErr w:type="gramStart"/>
      <w:r w:rsidR="00094B50">
        <w:rPr>
          <w:rFonts w:ascii="Arial" w:hAnsi="Arial"/>
          <w:color w:val="222222"/>
          <w:shd w:val="clear" w:color="auto" w:fill="FFFFFF"/>
          <w:lang w:val="en-AU"/>
        </w:rPr>
        <w:t>:resident</w:t>
      </w:r>
      <w:proofErr w:type="spellEnd"/>
      <w:proofErr w:type="gramEnd"/>
      <w:r w:rsidR="00094B50">
        <w:rPr>
          <w:rFonts w:ascii="Arial" w:hAnsi="Arial"/>
          <w:color w:val="222222"/>
          <w:shd w:val="clear" w:color="auto" w:fill="FFFFFF"/>
          <w:lang w:val="en-AU"/>
        </w:rPr>
        <w:t xml:space="preserve"> ratio </w:t>
      </w:r>
      <w:r>
        <w:rPr>
          <w:rFonts w:ascii="Arial" w:hAnsi="Arial"/>
          <w:color w:val="222222"/>
          <w:shd w:val="clear" w:color="auto" w:fill="FFFFFF"/>
          <w:lang w:val="en-AU"/>
        </w:rPr>
        <w:t xml:space="preserve">are also requested </w:t>
      </w:r>
      <w:r w:rsidR="00094B50">
        <w:rPr>
          <w:rFonts w:ascii="Arial" w:hAnsi="Arial"/>
          <w:color w:val="222222"/>
          <w:shd w:val="clear" w:color="auto" w:fill="FFFFFF"/>
          <w:lang w:val="en-AU"/>
        </w:rPr>
        <w:t xml:space="preserve">to help cover this pool. </w:t>
      </w:r>
    </w:p>
    <w:p w14:paraId="759B59FE" w14:textId="77777777" w:rsidR="004D4554" w:rsidRPr="002C2826" w:rsidRDefault="004D4554" w:rsidP="004D4554">
      <w:pPr>
        <w:rPr>
          <w:rFonts w:ascii="Arial" w:hAnsi="Arial"/>
          <w:b/>
          <w:color w:val="222222"/>
          <w:shd w:val="clear" w:color="auto" w:fill="FFFFFF"/>
          <w:lang w:val="en-AU"/>
        </w:rPr>
      </w:pPr>
      <w:r w:rsidRPr="002C2826">
        <w:rPr>
          <w:rFonts w:ascii="Arial" w:hAnsi="Arial"/>
          <w:b/>
          <w:color w:val="222222"/>
          <w:shd w:val="clear" w:color="auto" w:fill="FFFFFF"/>
          <w:lang w:val="en-AU"/>
        </w:rPr>
        <w:t>What are the goals of this system?</w:t>
      </w:r>
    </w:p>
    <w:p w14:paraId="63D84C00" w14:textId="7AE91AB1" w:rsidR="004D4554" w:rsidRPr="002C2826" w:rsidRDefault="004D4554" w:rsidP="004D4554">
      <w:pPr>
        <w:pStyle w:val="ListParagraph"/>
        <w:numPr>
          <w:ilvl w:val="0"/>
          <w:numId w:val="5"/>
        </w:numPr>
        <w:rPr>
          <w:rFonts w:ascii="Arial" w:hAnsi="Arial"/>
          <w:b/>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Provide reliable coverage of resident </w:t>
      </w:r>
      <w:proofErr w:type="spellStart"/>
      <w:r w:rsidRPr="002C2826">
        <w:rPr>
          <w:rFonts w:ascii="Arial" w:hAnsi="Arial"/>
          <w:color w:val="222222"/>
          <w:sz w:val="24"/>
          <w:szCs w:val="24"/>
          <w:shd w:val="clear" w:color="auto" w:fill="FFFFFF"/>
          <w:lang w:val="en-AU"/>
        </w:rPr>
        <w:t>I</w:t>
      </w:r>
      <w:ins w:id="10" w:author="Microsoft Office User" w:date="2017-11-17T10:55:00Z">
        <w:r w:rsidR="00F32584">
          <w:rPr>
            <w:rFonts w:ascii="Arial" w:hAnsi="Arial"/>
            <w:color w:val="222222"/>
            <w:sz w:val="24"/>
            <w:szCs w:val="24"/>
            <w:shd w:val="clear" w:color="auto" w:fill="FFFFFF"/>
            <w:lang w:val="en-AU"/>
          </w:rPr>
          <w:t>nb</w:t>
        </w:r>
      </w:ins>
      <w:del w:id="11" w:author="Microsoft Office User" w:date="2017-11-17T10:55:00Z">
        <w:r w:rsidRPr="002C2826" w:rsidDel="00F32584">
          <w:rPr>
            <w:rFonts w:ascii="Arial" w:hAnsi="Arial"/>
            <w:color w:val="222222"/>
            <w:sz w:val="24"/>
            <w:szCs w:val="24"/>
            <w:shd w:val="clear" w:color="auto" w:fill="FFFFFF"/>
            <w:lang w:val="en-AU"/>
          </w:rPr>
          <w:delText>n B</w:delText>
        </w:r>
      </w:del>
      <w:r w:rsidRPr="002C2826">
        <w:rPr>
          <w:rFonts w:ascii="Arial" w:hAnsi="Arial"/>
          <w:color w:val="222222"/>
          <w:sz w:val="24"/>
          <w:szCs w:val="24"/>
          <w:shd w:val="clear" w:color="auto" w:fill="FFFFFF"/>
          <w:lang w:val="en-AU"/>
        </w:rPr>
        <w:t>askets</w:t>
      </w:r>
      <w:proofErr w:type="spellEnd"/>
      <w:r w:rsidRPr="002C2826">
        <w:rPr>
          <w:rFonts w:ascii="Arial" w:hAnsi="Arial"/>
          <w:color w:val="222222"/>
          <w:sz w:val="24"/>
          <w:szCs w:val="24"/>
          <w:shd w:val="clear" w:color="auto" w:fill="FFFFFF"/>
          <w:lang w:val="en-AU"/>
        </w:rPr>
        <w:t xml:space="preserve"> and improve patient care</w:t>
      </w:r>
      <w:r w:rsidR="00094B50">
        <w:rPr>
          <w:rFonts w:ascii="Arial" w:hAnsi="Arial"/>
          <w:color w:val="222222"/>
          <w:sz w:val="24"/>
          <w:szCs w:val="24"/>
          <w:shd w:val="clear" w:color="auto" w:fill="FFFFFF"/>
          <w:lang w:val="en-AU"/>
        </w:rPr>
        <w:t>.</w:t>
      </w:r>
    </w:p>
    <w:p w14:paraId="7BE87709" w14:textId="5BB1E505" w:rsidR="004D4554" w:rsidRPr="002C2826" w:rsidRDefault="004D4554" w:rsidP="004D4554">
      <w:pPr>
        <w:pStyle w:val="ListParagraph"/>
        <w:numPr>
          <w:ilvl w:val="0"/>
          <w:numId w:val="5"/>
        </w:numPr>
        <w:rPr>
          <w:rFonts w:ascii="Arial" w:hAnsi="Arial"/>
          <w:b/>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Give preceptors the opportunity to teach </w:t>
      </w:r>
      <w:proofErr w:type="spellStart"/>
      <w:r w:rsidRPr="002C2826">
        <w:rPr>
          <w:rFonts w:ascii="Arial" w:hAnsi="Arial"/>
          <w:color w:val="222222"/>
          <w:sz w:val="24"/>
          <w:szCs w:val="24"/>
          <w:shd w:val="clear" w:color="auto" w:fill="FFFFFF"/>
          <w:lang w:val="en-AU"/>
        </w:rPr>
        <w:t>I</w:t>
      </w:r>
      <w:ins w:id="12" w:author="Microsoft Office User" w:date="2017-11-17T10:55:00Z">
        <w:r w:rsidR="00F32584">
          <w:rPr>
            <w:rFonts w:ascii="Arial" w:hAnsi="Arial"/>
            <w:color w:val="222222"/>
            <w:sz w:val="24"/>
            <w:szCs w:val="24"/>
            <w:shd w:val="clear" w:color="auto" w:fill="FFFFFF"/>
            <w:lang w:val="en-AU"/>
          </w:rPr>
          <w:t>nb</w:t>
        </w:r>
      </w:ins>
      <w:del w:id="13" w:author="Microsoft Office User" w:date="2017-11-17T10:55:00Z">
        <w:r w:rsidRPr="002C2826" w:rsidDel="00F32584">
          <w:rPr>
            <w:rFonts w:ascii="Arial" w:hAnsi="Arial"/>
            <w:color w:val="222222"/>
            <w:sz w:val="24"/>
            <w:szCs w:val="24"/>
            <w:shd w:val="clear" w:color="auto" w:fill="FFFFFF"/>
            <w:lang w:val="en-AU"/>
          </w:rPr>
          <w:delText>n B</w:delText>
        </w:r>
      </w:del>
      <w:r w:rsidRPr="002C2826">
        <w:rPr>
          <w:rFonts w:ascii="Arial" w:hAnsi="Arial"/>
          <w:color w:val="222222"/>
          <w:sz w:val="24"/>
          <w:szCs w:val="24"/>
          <w:shd w:val="clear" w:color="auto" w:fill="FFFFFF"/>
          <w:lang w:val="en-AU"/>
        </w:rPr>
        <w:t>asket</w:t>
      </w:r>
      <w:proofErr w:type="spellEnd"/>
      <w:r w:rsidRPr="002C2826">
        <w:rPr>
          <w:rFonts w:ascii="Arial" w:hAnsi="Arial"/>
          <w:color w:val="222222"/>
          <w:sz w:val="24"/>
          <w:szCs w:val="24"/>
          <w:shd w:val="clear" w:color="auto" w:fill="FFFFFF"/>
          <w:lang w:val="en-AU"/>
        </w:rPr>
        <w:t xml:space="preserve"> management</w:t>
      </w:r>
      <w:r w:rsidR="00094B50">
        <w:rPr>
          <w:rFonts w:ascii="Arial" w:hAnsi="Arial"/>
          <w:color w:val="222222"/>
          <w:sz w:val="24"/>
          <w:szCs w:val="24"/>
          <w:shd w:val="clear" w:color="auto" w:fill="FFFFFF"/>
          <w:lang w:val="en-AU"/>
        </w:rPr>
        <w:t>.</w:t>
      </w:r>
    </w:p>
    <w:p w14:paraId="202B88B6" w14:textId="13FD7DDC" w:rsidR="004D4554" w:rsidRPr="002C2826" w:rsidRDefault="004D4554" w:rsidP="004D4554">
      <w:pPr>
        <w:pStyle w:val="ListParagraph"/>
        <w:numPr>
          <w:ilvl w:val="0"/>
          <w:numId w:val="5"/>
        </w:numPr>
        <w:rPr>
          <w:rFonts w:ascii="Arial" w:hAnsi="Arial"/>
          <w:b/>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Improve learning in family </w:t>
      </w:r>
      <w:del w:id="14" w:author="Microsoft Office User" w:date="2017-11-17T10:55:00Z">
        <w:r w:rsidRPr="002C2826" w:rsidDel="00F32584">
          <w:rPr>
            <w:rFonts w:ascii="Arial" w:hAnsi="Arial"/>
            <w:color w:val="222222"/>
            <w:sz w:val="24"/>
            <w:szCs w:val="24"/>
            <w:shd w:val="clear" w:color="auto" w:fill="FFFFFF"/>
            <w:lang w:val="en-AU"/>
          </w:rPr>
          <w:delText xml:space="preserve">practice </w:delText>
        </w:r>
      </w:del>
      <w:ins w:id="15" w:author="Microsoft Office User" w:date="2017-11-17T10:55:00Z">
        <w:r w:rsidR="00F32584">
          <w:rPr>
            <w:rFonts w:ascii="Arial" w:hAnsi="Arial"/>
            <w:color w:val="222222"/>
            <w:sz w:val="24"/>
            <w:szCs w:val="24"/>
            <w:shd w:val="clear" w:color="auto" w:fill="FFFFFF"/>
            <w:lang w:val="en-AU"/>
          </w:rPr>
          <w:t>medicine</w:t>
        </w:r>
        <w:r w:rsidR="00F32584" w:rsidRPr="002C2826">
          <w:rPr>
            <w:rFonts w:ascii="Arial" w:hAnsi="Arial"/>
            <w:color w:val="222222"/>
            <w:sz w:val="24"/>
            <w:szCs w:val="24"/>
            <w:shd w:val="clear" w:color="auto" w:fill="FFFFFF"/>
            <w:lang w:val="en-AU"/>
          </w:rPr>
          <w:t xml:space="preserve"> </w:t>
        </w:r>
      </w:ins>
      <w:r w:rsidRPr="002C2826">
        <w:rPr>
          <w:rFonts w:ascii="Arial" w:hAnsi="Arial"/>
          <w:color w:val="222222"/>
          <w:sz w:val="24"/>
          <w:szCs w:val="24"/>
          <w:shd w:val="clear" w:color="auto" w:fill="FFFFFF"/>
          <w:lang w:val="en-AU"/>
        </w:rPr>
        <w:t>clinic (since almost all residents and preceptors see teaching panels as a hindrance to resident learning)</w:t>
      </w:r>
      <w:r w:rsidR="00094B50">
        <w:rPr>
          <w:rFonts w:ascii="Arial" w:hAnsi="Arial"/>
          <w:color w:val="222222"/>
          <w:sz w:val="24"/>
          <w:szCs w:val="24"/>
          <w:shd w:val="clear" w:color="auto" w:fill="FFFFFF"/>
          <w:lang w:val="en-AU"/>
        </w:rPr>
        <w:t>.</w:t>
      </w:r>
    </w:p>
    <w:p w14:paraId="41286C15" w14:textId="77777777" w:rsidR="00116E16" w:rsidRPr="002C2826" w:rsidRDefault="007C3098" w:rsidP="0056015A">
      <w:pPr>
        <w:rPr>
          <w:rFonts w:ascii="Arial" w:hAnsi="Arial"/>
          <w:b/>
          <w:color w:val="222222"/>
          <w:shd w:val="clear" w:color="auto" w:fill="FFFFFF"/>
          <w:lang w:val="en-AU"/>
        </w:rPr>
      </w:pPr>
      <w:r w:rsidRPr="002C2826">
        <w:rPr>
          <w:rFonts w:ascii="Arial" w:hAnsi="Arial"/>
          <w:b/>
          <w:color w:val="222222"/>
          <w:shd w:val="clear" w:color="auto" w:fill="FFFFFF"/>
          <w:lang w:val="en-AU"/>
        </w:rPr>
        <w:t>The set-up:</w:t>
      </w:r>
    </w:p>
    <w:p w14:paraId="46C743C9" w14:textId="77777777" w:rsidR="00355854" w:rsidRPr="002C2826" w:rsidRDefault="00355854" w:rsidP="00355854">
      <w:pPr>
        <w:pStyle w:val="ListParagraph"/>
        <w:numPr>
          <w:ilvl w:val="0"/>
          <w:numId w:val="3"/>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A “covering group”, i.e. “pool”</w:t>
      </w:r>
      <w:r w:rsidR="002C4E1A">
        <w:rPr>
          <w:rFonts w:ascii="Arial" w:hAnsi="Arial"/>
          <w:color w:val="222222"/>
          <w:sz w:val="24"/>
          <w:szCs w:val="24"/>
          <w:shd w:val="clear" w:color="auto" w:fill="FFFFFF"/>
          <w:lang w:val="en-AU"/>
        </w:rPr>
        <w:t xml:space="preserve"> exists in </w:t>
      </w:r>
      <w:proofErr w:type="spellStart"/>
      <w:r w:rsidRPr="002C2826">
        <w:rPr>
          <w:rFonts w:ascii="Arial" w:hAnsi="Arial"/>
          <w:color w:val="222222"/>
          <w:sz w:val="24"/>
          <w:szCs w:val="24"/>
          <w:shd w:val="clear" w:color="auto" w:fill="FFFFFF"/>
          <w:lang w:val="en-AU"/>
        </w:rPr>
        <w:t>ccLink</w:t>
      </w:r>
      <w:proofErr w:type="spellEnd"/>
      <w:r w:rsidR="00C00871">
        <w:rPr>
          <w:rFonts w:ascii="Arial" w:hAnsi="Arial"/>
          <w:color w:val="222222"/>
          <w:sz w:val="24"/>
          <w:szCs w:val="24"/>
          <w:shd w:val="clear" w:color="auto" w:fill="FFFFFF"/>
          <w:lang w:val="en-AU"/>
        </w:rPr>
        <w:t xml:space="preserve">. </w:t>
      </w:r>
      <w:r w:rsidR="00E45E18" w:rsidRPr="002C2826">
        <w:rPr>
          <w:rFonts w:ascii="Arial" w:hAnsi="Arial"/>
          <w:color w:val="222222"/>
          <w:sz w:val="24"/>
          <w:szCs w:val="24"/>
          <w:shd w:val="clear" w:color="auto" w:fill="FFFFFF"/>
          <w:lang w:val="en-AU"/>
        </w:rPr>
        <w:t xml:space="preserve">It is called “Residents </w:t>
      </w:r>
      <w:r w:rsidR="003C7D5F">
        <w:rPr>
          <w:rFonts w:ascii="Arial" w:hAnsi="Arial"/>
          <w:color w:val="222222"/>
          <w:sz w:val="24"/>
          <w:szCs w:val="24"/>
          <w:shd w:val="clear" w:color="auto" w:fill="FFFFFF"/>
          <w:lang w:val="en-AU"/>
        </w:rPr>
        <w:t xml:space="preserve">- </w:t>
      </w:r>
      <w:r w:rsidR="00094B50">
        <w:rPr>
          <w:rFonts w:ascii="Arial" w:hAnsi="Arial"/>
          <w:color w:val="222222"/>
          <w:sz w:val="24"/>
          <w:szCs w:val="24"/>
          <w:shd w:val="clear" w:color="auto" w:fill="FFFFFF"/>
          <w:lang w:val="en-AU"/>
        </w:rPr>
        <w:t>Covering Group.”</w:t>
      </w:r>
    </w:p>
    <w:p w14:paraId="65804DE9" w14:textId="5BFB0383" w:rsidR="00A3715F" w:rsidRPr="002C2826" w:rsidRDefault="00A3715F" w:rsidP="00355854">
      <w:pPr>
        <w:pStyle w:val="ListParagraph"/>
        <w:numPr>
          <w:ilvl w:val="0"/>
          <w:numId w:val="3"/>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When residents will be absent, </w:t>
      </w:r>
      <w:del w:id="16" w:author="Microsoft Office User" w:date="2017-11-17T10:56:00Z">
        <w:r w:rsidRPr="002C2826" w:rsidDel="00F32584">
          <w:rPr>
            <w:rFonts w:ascii="Arial" w:hAnsi="Arial"/>
            <w:color w:val="222222"/>
            <w:sz w:val="24"/>
            <w:szCs w:val="24"/>
            <w:shd w:val="clear" w:color="auto" w:fill="FFFFFF"/>
            <w:lang w:val="en-AU"/>
          </w:rPr>
          <w:delText>JoAnn Valencia</w:delText>
        </w:r>
      </w:del>
      <w:ins w:id="17" w:author="Microsoft Office User" w:date="2017-11-17T10:56:00Z">
        <w:r w:rsidR="00F32584">
          <w:rPr>
            <w:rFonts w:ascii="Arial" w:hAnsi="Arial"/>
            <w:color w:val="222222"/>
            <w:sz w:val="24"/>
            <w:szCs w:val="24"/>
            <w:shd w:val="clear" w:color="auto" w:fill="FFFFFF"/>
            <w:lang w:val="en-AU"/>
          </w:rPr>
          <w:t>the residency office</w:t>
        </w:r>
      </w:ins>
      <w:r w:rsidRPr="002C2826">
        <w:rPr>
          <w:rFonts w:ascii="Arial" w:hAnsi="Arial"/>
          <w:color w:val="222222"/>
          <w:sz w:val="24"/>
          <w:szCs w:val="24"/>
          <w:shd w:val="clear" w:color="auto" w:fill="FFFFFF"/>
          <w:lang w:val="en-AU"/>
        </w:rPr>
        <w:t xml:space="preserve"> will assign residents to that covering group.</w:t>
      </w:r>
    </w:p>
    <w:p w14:paraId="0639BFF6" w14:textId="47C29114" w:rsidR="007C3098" w:rsidRDefault="007C3098" w:rsidP="00355854">
      <w:pPr>
        <w:pStyle w:val="ListParagraph"/>
        <w:numPr>
          <w:ilvl w:val="0"/>
          <w:numId w:val="3"/>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Amion show</w:t>
      </w:r>
      <w:r w:rsidR="002C4E1A">
        <w:rPr>
          <w:rFonts w:ascii="Arial" w:hAnsi="Arial"/>
          <w:color w:val="222222"/>
          <w:sz w:val="24"/>
          <w:szCs w:val="24"/>
          <w:shd w:val="clear" w:color="auto" w:fill="FFFFFF"/>
          <w:lang w:val="en-AU"/>
        </w:rPr>
        <w:t>s</w:t>
      </w:r>
      <w:r w:rsidRPr="002C2826">
        <w:rPr>
          <w:rFonts w:ascii="Arial" w:hAnsi="Arial"/>
          <w:color w:val="222222"/>
          <w:sz w:val="24"/>
          <w:szCs w:val="24"/>
          <w:shd w:val="clear" w:color="auto" w:fill="FFFFFF"/>
          <w:lang w:val="en-AU"/>
        </w:rPr>
        <w:t xml:space="preserve"> for a given half day w</w:t>
      </w:r>
      <w:r w:rsidR="00094B50">
        <w:rPr>
          <w:rFonts w:ascii="Arial" w:hAnsi="Arial"/>
          <w:color w:val="222222"/>
          <w:sz w:val="24"/>
          <w:szCs w:val="24"/>
          <w:shd w:val="clear" w:color="auto" w:fill="FFFFFF"/>
          <w:lang w:val="en-AU"/>
        </w:rPr>
        <w:t>ho is an “</w:t>
      </w:r>
      <w:proofErr w:type="spellStart"/>
      <w:r w:rsidR="00094B50">
        <w:rPr>
          <w:rFonts w:ascii="Arial" w:hAnsi="Arial"/>
          <w:color w:val="222222"/>
          <w:sz w:val="24"/>
          <w:szCs w:val="24"/>
          <w:shd w:val="clear" w:color="auto" w:fill="FFFFFF"/>
          <w:lang w:val="en-AU"/>
        </w:rPr>
        <w:t>In</w:t>
      </w:r>
      <w:ins w:id="18" w:author="Microsoft Office User" w:date="2017-11-17T10:56:00Z">
        <w:r w:rsidR="00F32584">
          <w:rPr>
            <w:rFonts w:ascii="Arial" w:hAnsi="Arial"/>
            <w:color w:val="222222"/>
            <w:sz w:val="24"/>
            <w:szCs w:val="24"/>
            <w:shd w:val="clear" w:color="auto" w:fill="FFFFFF"/>
            <w:lang w:val="en-AU"/>
          </w:rPr>
          <w:t>b</w:t>
        </w:r>
      </w:ins>
      <w:del w:id="19" w:author="Microsoft Office User" w:date="2017-11-17T10:56:00Z">
        <w:r w:rsidR="00C00871" w:rsidDel="00F32584">
          <w:rPr>
            <w:rFonts w:ascii="Arial" w:hAnsi="Arial"/>
            <w:color w:val="222222"/>
            <w:sz w:val="24"/>
            <w:szCs w:val="24"/>
            <w:shd w:val="clear" w:color="auto" w:fill="FFFFFF"/>
            <w:lang w:val="en-AU"/>
          </w:rPr>
          <w:delText>B</w:delText>
        </w:r>
      </w:del>
      <w:r w:rsidR="00C00871">
        <w:rPr>
          <w:rFonts w:ascii="Arial" w:hAnsi="Arial"/>
          <w:color w:val="222222"/>
          <w:sz w:val="24"/>
          <w:szCs w:val="24"/>
          <w:shd w:val="clear" w:color="auto" w:fill="FFFFFF"/>
          <w:lang w:val="en-AU"/>
        </w:rPr>
        <w:t>asket</w:t>
      </w:r>
      <w:proofErr w:type="spellEnd"/>
      <w:r w:rsidR="00C00871">
        <w:rPr>
          <w:rFonts w:ascii="Arial" w:hAnsi="Arial"/>
          <w:color w:val="222222"/>
          <w:sz w:val="24"/>
          <w:szCs w:val="24"/>
          <w:shd w:val="clear" w:color="auto" w:fill="FFFFFF"/>
          <w:lang w:val="en-AU"/>
        </w:rPr>
        <w:t>”</w:t>
      </w:r>
      <w:r w:rsidR="002C4E1A">
        <w:rPr>
          <w:rFonts w:ascii="Arial" w:hAnsi="Arial"/>
          <w:color w:val="222222"/>
          <w:sz w:val="24"/>
          <w:szCs w:val="24"/>
          <w:shd w:val="clear" w:color="auto" w:fill="FFFFFF"/>
          <w:lang w:val="en-AU"/>
        </w:rPr>
        <w:t xml:space="preserve"> preceptor</w:t>
      </w:r>
      <w:r w:rsidR="00C00871">
        <w:rPr>
          <w:rFonts w:ascii="Arial" w:hAnsi="Arial"/>
          <w:color w:val="222222"/>
          <w:sz w:val="24"/>
          <w:szCs w:val="24"/>
          <w:shd w:val="clear" w:color="auto" w:fill="FFFFFF"/>
          <w:lang w:val="en-AU"/>
        </w:rPr>
        <w:t xml:space="preserve">: </w:t>
      </w:r>
      <w:r w:rsidRPr="002C2826">
        <w:rPr>
          <w:rFonts w:ascii="Arial" w:hAnsi="Arial"/>
          <w:color w:val="222222"/>
          <w:sz w:val="24"/>
          <w:szCs w:val="24"/>
          <w:shd w:val="clear" w:color="auto" w:fill="FFFFFF"/>
          <w:lang w:val="en-AU"/>
        </w:rPr>
        <w:t xml:space="preserve">go to amion.com, type in </w:t>
      </w:r>
      <w:proofErr w:type="spellStart"/>
      <w:r w:rsidRPr="002C2826">
        <w:rPr>
          <w:rFonts w:ascii="Arial" w:hAnsi="Arial"/>
          <w:color w:val="222222"/>
          <w:sz w:val="24"/>
          <w:szCs w:val="24"/>
          <w:shd w:val="clear" w:color="auto" w:fill="FFFFFF"/>
          <w:lang w:val="en-AU"/>
        </w:rPr>
        <w:t>ccfp</w:t>
      </w:r>
      <w:proofErr w:type="spellEnd"/>
      <w:r w:rsidRPr="002C2826">
        <w:rPr>
          <w:rFonts w:ascii="Arial" w:hAnsi="Arial"/>
          <w:color w:val="222222"/>
          <w:sz w:val="24"/>
          <w:szCs w:val="24"/>
          <w:shd w:val="clear" w:color="auto" w:fill="FFFFFF"/>
          <w:lang w:val="en-AU"/>
        </w:rPr>
        <w:t xml:space="preserve"> as the </w:t>
      </w:r>
      <w:r w:rsidR="00A0599F" w:rsidRPr="002C2826">
        <w:rPr>
          <w:rFonts w:ascii="Arial" w:hAnsi="Arial"/>
          <w:color w:val="222222"/>
          <w:sz w:val="24"/>
          <w:szCs w:val="24"/>
          <w:shd w:val="clear" w:color="auto" w:fill="FFFFFF"/>
          <w:lang w:val="en-AU"/>
        </w:rPr>
        <w:t xml:space="preserve">login, and click on </w:t>
      </w:r>
      <w:r w:rsidR="00C00871">
        <w:rPr>
          <w:rFonts w:ascii="Arial" w:hAnsi="Arial"/>
          <w:color w:val="222222"/>
          <w:sz w:val="24"/>
          <w:szCs w:val="24"/>
          <w:shd w:val="clear" w:color="auto" w:fill="FFFFFF"/>
          <w:lang w:val="en-AU"/>
        </w:rPr>
        <w:t>“Clinic”.</w:t>
      </w:r>
      <w:r w:rsidR="00094B50">
        <w:rPr>
          <w:rFonts w:ascii="Arial" w:hAnsi="Arial"/>
          <w:color w:val="222222"/>
          <w:sz w:val="24"/>
          <w:szCs w:val="24"/>
          <w:shd w:val="clear" w:color="auto" w:fill="FFFFFF"/>
          <w:lang w:val="en-AU"/>
        </w:rPr>
        <w:t xml:space="preserve"> In “all rows” scroll all the way to </w:t>
      </w:r>
      <w:r w:rsidR="002C4E1A">
        <w:rPr>
          <w:rFonts w:ascii="Arial" w:hAnsi="Arial"/>
          <w:color w:val="222222"/>
          <w:sz w:val="24"/>
          <w:szCs w:val="24"/>
          <w:shd w:val="clear" w:color="auto" w:fill="FFFFFF"/>
          <w:lang w:val="en-AU"/>
        </w:rPr>
        <w:t xml:space="preserve">the </w:t>
      </w:r>
      <w:r w:rsidR="00094B50">
        <w:rPr>
          <w:rFonts w:ascii="Arial" w:hAnsi="Arial"/>
          <w:color w:val="222222"/>
          <w:sz w:val="24"/>
          <w:szCs w:val="24"/>
          <w:shd w:val="clear" w:color="auto" w:fill="FFFFFF"/>
          <w:lang w:val="en-AU"/>
        </w:rPr>
        <w:t>bottom to find “</w:t>
      </w:r>
      <w:proofErr w:type="spellStart"/>
      <w:r w:rsidR="00094B50">
        <w:rPr>
          <w:rFonts w:ascii="Arial" w:hAnsi="Arial"/>
          <w:color w:val="222222"/>
          <w:sz w:val="24"/>
          <w:szCs w:val="24"/>
          <w:shd w:val="clear" w:color="auto" w:fill="FFFFFF"/>
          <w:lang w:val="en-AU"/>
        </w:rPr>
        <w:t>InBasket</w:t>
      </w:r>
      <w:proofErr w:type="spellEnd"/>
      <w:r w:rsidR="00094B50">
        <w:rPr>
          <w:rFonts w:ascii="Arial" w:hAnsi="Arial"/>
          <w:color w:val="222222"/>
          <w:sz w:val="24"/>
          <w:szCs w:val="24"/>
          <w:shd w:val="clear" w:color="auto" w:fill="FFFFFF"/>
          <w:lang w:val="en-AU"/>
        </w:rPr>
        <w:t>.”</w:t>
      </w:r>
    </w:p>
    <w:p w14:paraId="7085EB73" w14:textId="1504B819" w:rsidR="007C3098" w:rsidRPr="00094B50" w:rsidRDefault="00094B50" w:rsidP="00355854">
      <w:pPr>
        <w:pStyle w:val="ListParagraph"/>
        <w:numPr>
          <w:ilvl w:val="0"/>
          <w:numId w:val="3"/>
        </w:numPr>
        <w:rPr>
          <w:rFonts w:ascii="Arial" w:hAnsi="Arial"/>
          <w:color w:val="222222"/>
          <w:sz w:val="24"/>
          <w:szCs w:val="24"/>
          <w:shd w:val="clear" w:color="auto" w:fill="FFFFFF"/>
          <w:lang w:val="en-AU"/>
        </w:rPr>
      </w:pPr>
      <w:r w:rsidRPr="00094B50">
        <w:rPr>
          <w:rFonts w:ascii="Arial" w:hAnsi="Arial"/>
          <w:color w:val="222222"/>
          <w:sz w:val="24"/>
          <w:szCs w:val="24"/>
          <w:shd w:val="clear" w:color="auto" w:fill="FFFFFF"/>
          <w:lang w:val="en-AU"/>
        </w:rPr>
        <w:t>To help facilitate triplicate</w:t>
      </w:r>
      <w:r w:rsidR="002C4E1A">
        <w:rPr>
          <w:rFonts w:ascii="Arial" w:hAnsi="Arial"/>
          <w:color w:val="222222"/>
          <w:sz w:val="24"/>
          <w:szCs w:val="24"/>
          <w:shd w:val="clear" w:color="auto" w:fill="FFFFFF"/>
          <w:lang w:val="en-AU"/>
        </w:rPr>
        <w:t xml:space="preserve"> refills,</w:t>
      </w:r>
      <w:r w:rsidRPr="00094B50">
        <w:rPr>
          <w:rFonts w:ascii="Arial" w:hAnsi="Arial"/>
          <w:color w:val="222222"/>
          <w:sz w:val="24"/>
          <w:szCs w:val="24"/>
          <w:shd w:val="clear" w:color="auto" w:fill="FFFFFF"/>
          <w:lang w:val="en-AU"/>
        </w:rPr>
        <w:t xml:space="preserve"> </w:t>
      </w:r>
      <w:r w:rsidR="00A241AE" w:rsidRPr="00094B50">
        <w:rPr>
          <w:rFonts w:ascii="Arial" w:hAnsi="Arial"/>
          <w:color w:val="222222"/>
          <w:sz w:val="24"/>
          <w:szCs w:val="24"/>
          <w:shd w:val="clear" w:color="auto" w:fill="FFFFFF"/>
          <w:lang w:val="en-AU"/>
        </w:rPr>
        <w:t xml:space="preserve">Amion </w:t>
      </w:r>
      <w:r w:rsidR="002C4E1A">
        <w:rPr>
          <w:rFonts w:ascii="Arial" w:hAnsi="Arial"/>
          <w:color w:val="222222"/>
          <w:sz w:val="24"/>
          <w:szCs w:val="24"/>
          <w:shd w:val="clear" w:color="auto" w:fill="FFFFFF"/>
          <w:lang w:val="en-AU"/>
        </w:rPr>
        <w:t xml:space="preserve">also shows </w:t>
      </w:r>
      <w:r w:rsidRPr="00094B50">
        <w:rPr>
          <w:rFonts w:ascii="Arial" w:hAnsi="Arial"/>
          <w:color w:val="222222"/>
          <w:sz w:val="24"/>
          <w:szCs w:val="24"/>
          <w:shd w:val="clear" w:color="auto" w:fill="FFFFFF"/>
          <w:lang w:val="en-AU"/>
        </w:rPr>
        <w:t xml:space="preserve">the home site of each resident.  </w:t>
      </w:r>
      <w:r w:rsidR="007C3098" w:rsidRPr="00094B50">
        <w:rPr>
          <w:rFonts w:ascii="Arial" w:hAnsi="Arial"/>
          <w:color w:val="222222"/>
          <w:sz w:val="24"/>
          <w:szCs w:val="24"/>
          <w:shd w:val="clear" w:color="auto" w:fill="FFFFFF"/>
          <w:lang w:val="en-AU"/>
        </w:rPr>
        <w:t xml:space="preserve">The </w:t>
      </w:r>
      <w:commentRangeStart w:id="20"/>
      <w:r w:rsidR="007C3098" w:rsidRPr="00094B50">
        <w:rPr>
          <w:rFonts w:ascii="Arial" w:hAnsi="Arial"/>
          <w:color w:val="222222"/>
          <w:sz w:val="24"/>
          <w:szCs w:val="24"/>
          <w:shd w:val="clear" w:color="auto" w:fill="FFFFFF"/>
          <w:lang w:val="en-AU"/>
        </w:rPr>
        <w:t xml:space="preserve">care coordinators </w:t>
      </w:r>
      <w:commentRangeEnd w:id="20"/>
      <w:r w:rsidR="00F32584">
        <w:rPr>
          <w:rStyle w:val="CommentReference"/>
          <w:rFonts w:asciiTheme="minorHAnsi" w:eastAsiaTheme="minorEastAsia" w:hAnsiTheme="minorHAnsi" w:cstheme="minorBidi"/>
        </w:rPr>
        <w:commentReference w:id="20"/>
      </w:r>
      <w:r w:rsidR="007C3098" w:rsidRPr="00094B50">
        <w:rPr>
          <w:rFonts w:ascii="Arial" w:hAnsi="Arial"/>
          <w:color w:val="222222"/>
          <w:sz w:val="24"/>
          <w:szCs w:val="24"/>
          <w:shd w:val="clear" w:color="auto" w:fill="FFFFFF"/>
          <w:lang w:val="en-AU"/>
        </w:rPr>
        <w:t xml:space="preserve">for residents can be identified </w:t>
      </w:r>
      <w:del w:id="21" w:author="Tai Roe" w:date="2017-11-30T13:42:00Z">
        <w:r w:rsidR="007C3098" w:rsidRPr="00094B50" w:rsidDel="00D9240F">
          <w:rPr>
            <w:rFonts w:ascii="Arial" w:hAnsi="Arial"/>
            <w:color w:val="222222"/>
            <w:sz w:val="24"/>
            <w:szCs w:val="24"/>
            <w:shd w:val="clear" w:color="auto" w:fill="FFFFFF"/>
            <w:lang w:val="en-AU"/>
          </w:rPr>
          <w:delText>from the wiki</w:delText>
        </w:r>
      </w:del>
      <w:ins w:id="22" w:author="Tai Roe" w:date="2017-11-30T13:42:00Z">
        <w:r w:rsidR="00D9240F">
          <w:rPr>
            <w:rFonts w:ascii="Arial" w:hAnsi="Arial"/>
            <w:color w:val="222222"/>
            <w:sz w:val="24"/>
            <w:szCs w:val="24"/>
            <w:shd w:val="clear" w:color="auto" w:fill="FFFFFF"/>
            <w:lang w:val="en-AU"/>
          </w:rPr>
          <w:t xml:space="preserve">by using the </w:t>
        </w:r>
      </w:ins>
      <w:ins w:id="23" w:author="Tai Roe" w:date="2017-11-30T13:43:00Z">
        <w:r w:rsidR="00D9240F">
          <w:rPr>
            <w:rFonts w:ascii="Arial" w:hAnsi="Arial"/>
            <w:color w:val="222222"/>
            <w:sz w:val="24"/>
            <w:szCs w:val="24"/>
            <w:shd w:val="clear" w:color="auto" w:fill="FFFFFF"/>
            <w:lang w:val="en-AU"/>
          </w:rPr>
          <w:fldChar w:fldCharType="begin"/>
        </w:r>
        <w:r w:rsidR="00D9240F">
          <w:rPr>
            <w:rFonts w:ascii="Arial" w:hAnsi="Arial"/>
            <w:color w:val="222222"/>
            <w:sz w:val="24"/>
            <w:szCs w:val="24"/>
            <w:shd w:val="clear" w:color="auto" w:fill="FFFFFF"/>
            <w:lang w:val="en-AU"/>
          </w:rPr>
          <w:instrText xml:space="preserve"> HYPERLINK "http://isite3/UnclassifiedDocuments/MEDSRV/Care%20Coordinator%20listing%20all%20sites.xls%20" </w:instrText>
        </w:r>
        <w:r w:rsidR="00D9240F">
          <w:rPr>
            <w:rFonts w:ascii="Arial" w:hAnsi="Arial"/>
            <w:color w:val="222222"/>
            <w:sz w:val="24"/>
            <w:szCs w:val="24"/>
            <w:shd w:val="clear" w:color="auto" w:fill="FFFFFF"/>
            <w:lang w:val="en-AU"/>
          </w:rPr>
          <w:fldChar w:fldCharType="separate"/>
        </w:r>
        <w:r w:rsidR="00D9240F" w:rsidRPr="00D9240F">
          <w:rPr>
            <w:rStyle w:val="Hyperlink"/>
            <w:rFonts w:ascii="Arial" w:hAnsi="Arial"/>
            <w:sz w:val="24"/>
            <w:szCs w:val="24"/>
            <w:shd w:val="clear" w:color="auto" w:fill="FFFFFF"/>
            <w:lang w:val="en-AU"/>
          </w:rPr>
          <w:t>Care Coordinator list</w:t>
        </w:r>
        <w:r w:rsidR="00D9240F">
          <w:rPr>
            <w:rFonts w:ascii="Arial" w:hAnsi="Arial"/>
            <w:color w:val="222222"/>
            <w:sz w:val="24"/>
            <w:szCs w:val="24"/>
            <w:shd w:val="clear" w:color="auto" w:fill="FFFFFF"/>
            <w:lang w:val="en-AU"/>
          </w:rPr>
          <w:fldChar w:fldCharType="end"/>
        </w:r>
      </w:ins>
      <w:ins w:id="24" w:author="Tai Roe" w:date="2017-11-30T13:42:00Z">
        <w:r w:rsidR="00D9240F">
          <w:rPr>
            <w:rFonts w:ascii="Arial" w:hAnsi="Arial"/>
            <w:color w:val="222222"/>
            <w:sz w:val="24"/>
            <w:szCs w:val="24"/>
            <w:shd w:val="clear" w:color="auto" w:fill="FFFFFF"/>
            <w:lang w:val="en-AU"/>
          </w:rPr>
          <w:t xml:space="preserve"> (for all providers) at </w:t>
        </w:r>
        <w:proofErr w:type="spellStart"/>
        <w:r w:rsidR="00D9240F">
          <w:rPr>
            <w:rFonts w:ascii="Arial" w:hAnsi="Arial"/>
            <w:color w:val="222222"/>
            <w:sz w:val="24"/>
            <w:szCs w:val="24"/>
            <w:shd w:val="clear" w:color="auto" w:fill="FFFFFF"/>
            <w:lang w:val="en-AU"/>
          </w:rPr>
          <w:t>iSite</w:t>
        </w:r>
      </w:ins>
      <w:proofErr w:type="spellEnd"/>
      <w:r w:rsidR="007C3098" w:rsidRPr="00094B50">
        <w:rPr>
          <w:rFonts w:ascii="Arial" w:hAnsi="Arial"/>
          <w:color w:val="222222"/>
          <w:sz w:val="24"/>
          <w:szCs w:val="24"/>
          <w:shd w:val="clear" w:color="auto" w:fill="FFFFFF"/>
          <w:lang w:val="en-AU"/>
        </w:rPr>
        <w:t xml:space="preserve">: </w:t>
      </w:r>
      <w:del w:id="25" w:author="Tai Roe" w:date="2017-11-30T13:43:00Z">
        <w:r w:rsidR="00074120" w:rsidDel="00D9240F">
          <w:fldChar w:fldCharType="begin"/>
        </w:r>
        <w:r w:rsidR="00074120" w:rsidDel="00D9240F">
          <w:delInstrText xml:space="preserve"> HYPERLINK "https://ccrmc.wikispaces.com/Family+Medicine" </w:delInstrText>
        </w:r>
        <w:r w:rsidR="00074120" w:rsidDel="00D9240F">
          <w:fldChar w:fldCharType="separate"/>
        </w:r>
        <w:r w:rsidR="007C3098" w:rsidRPr="00094B50" w:rsidDel="00D9240F">
          <w:rPr>
            <w:rStyle w:val="Hyperlink"/>
            <w:rFonts w:ascii="Arial" w:hAnsi="Arial"/>
            <w:sz w:val="24"/>
            <w:szCs w:val="24"/>
            <w:shd w:val="clear" w:color="auto" w:fill="FFFFFF"/>
            <w:lang w:val="en-AU"/>
          </w:rPr>
          <w:delText>https://ccrmc.wikispaces.com/Family+Medicine</w:delText>
        </w:r>
        <w:r w:rsidR="00074120" w:rsidDel="00D9240F">
          <w:rPr>
            <w:rStyle w:val="Hyperlink"/>
            <w:rFonts w:ascii="Arial" w:hAnsi="Arial"/>
            <w:sz w:val="24"/>
            <w:szCs w:val="24"/>
            <w:shd w:val="clear" w:color="auto" w:fill="FFFFFF"/>
            <w:lang w:val="en-AU"/>
          </w:rPr>
          <w:fldChar w:fldCharType="end"/>
        </w:r>
      </w:del>
    </w:p>
    <w:p w14:paraId="5CA685A0" w14:textId="0D9F5845" w:rsidR="00A0599F" w:rsidRPr="002C2826" w:rsidRDefault="00A0599F" w:rsidP="00A0599F">
      <w:pPr>
        <w:rPr>
          <w:rFonts w:ascii="Arial" w:hAnsi="Arial"/>
          <w:b/>
          <w:color w:val="222222"/>
          <w:shd w:val="clear" w:color="auto" w:fill="FFFFFF"/>
          <w:lang w:val="en-AU"/>
        </w:rPr>
      </w:pPr>
      <w:r w:rsidRPr="002C2826">
        <w:rPr>
          <w:rFonts w:ascii="Arial" w:hAnsi="Arial"/>
          <w:b/>
          <w:color w:val="222222"/>
          <w:shd w:val="clear" w:color="auto" w:fill="FFFFFF"/>
          <w:lang w:val="en-AU"/>
        </w:rPr>
        <w:t xml:space="preserve">What </w:t>
      </w:r>
      <w:r w:rsidR="002C4E1A">
        <w:rPr>
          <w:rFonts w:ascii="Arial" w:hAnsi="Arial"/>
          <w:b/>
          <w:color w:val="222222"/>
          <w:shd w:val="clear" w:color="auto" w:fill="FFFFFF"/>
          <w:lang w:val="en-AU"/>
        </w:rPr>
        <w:t>is</w:t>
      </w:r>
      <w:r w:rsidRPr="002C2826">
        <w:rPr>
          <w:rFonts w:ascii="Arial" w:hAnsi="Arial"/>
          <w:b/>
          <w:color w:val="222222"/>
          <w:shd w:val="clear" w:color="auto" w:fill="FFFFFF"/>
          <w:lang w:val="en-AU"/>
        </w:rPr>
        <w:t xml:space="preserve"> expected from </w:t>
      </w:r>
      <w:proofErr w:type="spellStart"/>
      <w:r w:rsidR="00C00871">
        <w:rPr>
          <w:rFonts w:ascii="Arial" w:hAnsi="Arial"/>
          <w:b/>
          <w:color w:val="222222"/>
          <w:shd w:val="clear" w:color="auto" w:fill="FFFFFF"/>
          <w:lang w:val="en-AU"/>
        </w:rPr>
        <w:t>In</w:t>
      </w:r>
      <w:ins w:id="26" w:author="Microsoft Office User" w:date="2017-11-17T10:56:00Z">
        <w:r w:rsidR="00F32584">
          <w:rPr>
            <w:rFonts w:ascii="Arial" w:hAnsi="Arial"/>
            <w:b/>
            <w:color w:val="222222"/>
            <w:shd w:val="clear" w:color="auto" w:fill="FFFFFF"/>
            <w:lang w:val="en-AU"/>
          </w:rPr>
          <w:t>b</w:t>
        </w:r>
      </w:ins>
      <w:del w:id="27" w:author="Microsoft Office User" w:date="2017-11-17T10:56:00Z">
        <w:r w:rsidR="00C00871" w:rsidDel="00F32584">
          <w:rPr>
            <w:rFonts w:ascii="Arial" w:hAnsi="Arial"/>
            <w:b/>
            <w:color w:val="222222"/>
            <w:shd w:val="clear" w:color="auto" w:fill="FFFFFF"/>
            <w:lang w:val="en-AU"/>
          </w:rPr>
          <w:delText xml:space="preserve"> B</w:delText>
        </w:r>
      </w:del>
      <w:r w:rsidR="00C00871">
        <w:rPr>
          <w:rFonts w:ascii="Arial" w:hAnsi="Arial"/>
          <w:b/>
          <w:color w:val="222222"/>
          <w:shd w:val="clear" w:color="auto" w:fill="FFFFFF"/>
          <w:lang w:val="en-AU"/>
        </w:rPr>
        <w:t>asket</w:t>
      </w:r>
      <w:proofErr w:type="spellEnd"/>
      <w:r w:rsidRPr="002C2826">
        <w:rPr>
          <w:rFonts w:ascii="Arial" w:hAnsi="Arial"/>
          <w:b/>
          <w:color w:val="222222"/>
          <w:shd w:val="clear" w:color="auto" w:fill="FFFFFF"/>
          <w:lang w:val="en-AU"/>
        </w:rPr>
        <w:t xml:space="preserve"> </w:t>
      </w:r>
      <w:r w:rsidR="00696442" w:rsidRPr="002C2826">
        <w:rPr>
          <w:rFonts w:ascii="Arial" w:hAnsi="Arial"/>
          <w:b/>
          <w:color w:val="222222"/>
          <w:shd w:val="clear" w:color="auto" w:fill="FFFFFF"/>
          <w:lang w:val="en-AU"/>
        </w:rPr>
        <w:t>preceptors?</w:t>
      </w:r>
    </w:p>
    <w:p w14:paraId="7B6125DC" w14:textId="350A05FD" w:rsidR="00A0599F" w:rsidRDefault="00C00871" w:rsidP="00A0599F">
      <w:pPr>
        <w:pStyle w:val="ListParagraph"/>
        <w:numPr>
          <w:ilvl w:val="0"/>
          <w:numId w:val="3"/>
        </w:numPr>
        <w:rPr>
          <w:rFonts w:ascii="Arial" w:hAnsi="Arial"/>
          <w:color w:val="222222"/>
          <w:sz w:val="24"/>
          <w:szCs w:val="24"/>
          <w:shd w:val="clear" w:color="auto" w:fill="FFFFFF"/>
          <w:lang w:val="en-AU"/>
        </w:rPr>
      </w:pPr>
      <w:r>
        <w:rPr>
          <w:rFonts w:ascii="Arial" w:hAnsi="Arial"/>
          <w:color w:val="222222"/>
          <w:sz w:val="24"/>
          <w:szCs w:val="24"/>
          <w:shd w:val="clear" w:color="auto" w:fill="FFFFFF"/>
          <w:lang w:val="en-AU"/>
        </w:rPr>
        <w:t>Y</w:t>
      </w:r>
      <w:r w:rsidR="00A0599F" w:rsidRPr="002C2826">
        <w:rPr>
          <w:rFonts w:ascii="Arial" w:hAnsi="Arial"/>
          <w:color w:val="222222"/>
          <w:sz w:val="24"/>
          <w:szCs w:val="24"/>
          <w:shd w:val="clear" w:color="auto" w:fill="FFFFFF"/>
          <w:lang w:val="en-AU"/>
        </w:rPr>
        <w:t xml:space="preserve">ou will use the </w:t>
      </w:r>
      <w:proofErr w:type="spellStart"/>
      <w:r w:rsidR="00A0599F" w:rsidRPr="002C2826">
        <w:rPr>
          <w:rFonts w:ascii="Arial" w:hAnsi="Arial"/>
          <w:color w:val="222222"/>
          <w:sz w:val="24"/>
          <w:szCs w:val="24"/>
          <w:shd w:val="clear" w:color="auto" w:fill="FFFFFF"/>
          <w:lang w:val="en-AU"/>
        </w:rPr>
        <w:t>In</w:t>
      </w:r>
      <w:ins w:id="28" w:author="Microsoft Office User" w:date="2017-11-17T10:56:00Z">
        <w:r w:rsidR="00F32584">
          <w:rPr>
            <w:rFonts w:ascii="Arial" w:hAnsi="Arial"/>
            <w:color w:val="222222"/>
            <w:sz w:val="24"/>
            <w:szCs w:val="24"/>
            <w:shd w:val="clear" w:color="auto" w:fill="FFFFFF"/>
            <w:lang w:val="en-AU"/>
          </w:rPr>
          <w:t>b</w:t>
        </w:r>
      </w:ins>
      <w:del w:id="29" w:author="Microsoft Office User" w:date="2017-11-17T10:56:00Z">
        <w:r w:rsidR="00A0599F" w:rsidRPr="002C2826" w:rsidDel="00F32584">
          <w:rPr>
            <w:rFonts w:ascii="Arial" w:hAnsi="Arial"/>
            <w:color w:val="222222"/>
            <w:sz w:val="24"/>
            <w:szCs w:val="24"/>
            <w:shd w:val="clear" w:color="auto" w:fill="FFFFFF"/>
            <w:lang w:val="en-AU"/>
          </w:rPr>
          <w:delText xml:space="preserve"> B</w:delText>
        </w:r>
      </w:del>
      <w:r w:rsidR="00A0599F" w:rsidRPr="002C2826">
        <w:rPr>
          <w:rFonts w:ascii="Arial" w:hAnsi="Arial"/>
          <w:color w:val="222222"/>
          <w:sz w:val="24"/>
          <w:szCs w:val="24"/>
          <w:shd w:val="clear" w:color="auto" w:fill="FFFFFF"/>
          <w:lang w:val="en-AU"/>
        </w:rPr>
        <w:t>asket</w:t>
      </w:r>
      <w:proofErr w:type="spellEnd"/>
      <w:r w:rsidR="00A0599F" w:rsidRPr="002C2826">
        <w:rPr>
          <w:rFonts w:ascii="Arial" w:hAnsi="Arial"/>
          <w:color w:val="222222"/>
          <w:sz w:val="24"/>
          <w:szCs w:val="24"/>
          <w:shd w:val="clear" w:color="auto" w:fill="FFFFFF"/>
          <w:lang w:val="en-AU"/>
        </w:rPr>
        <w:t xml:space="preserve"> “Edit Pools” function to </w:t>
      </w:r>
      <w:r>
        <w:rPr>
          <w:rFonts w:ascii="Arial" w:hAnsi="Arial"/>
          <w:color w:val="222222"/>
          <w:sz w:val="24"/>
          <w:szCs w:val="24"/>
          <w:shd w:val="clear" w:color="auto" w:fill="FFFFFF"/>
          <w:lang w:val="en-AU"/>
        </w:rPr>
        <w:t xml:space="preserve">attach yourself to the pool by checking the box for </w:t>
      </w:r>
      <w:r w:rsidR="00A0599F" w:rsidRPr="002C2826">
        <w:rPr>
          <w:rFonts w:ascii="Arial" w:hAnsi="Arial"/>
          <w:color w:val="222222"/>
          <w:sz w:val="24"/>
          <w:szCs w:val="24"/>
          <w:shd w:val="clear" w:color="auto" w:fill="FFFFFF"/>
          <w:lang w:val="en-AU"/>
        </w:rPr>
        <w:t xml:space="preserve">“Residents </w:t>
      </w:r>
      <w:r w:rsidR="003C7D5F">
        <w:rPr>
          <w:rFonts w:ascii="Arial" w:hAnsi="Arial"/>
          <w:color w:val="222222"/>
          <w:sz w:val="24"/>
          <w:szCs w:val="24"/>
          <w:shd w:val="clear" w:color="auto" w:fill="FFFFFF"/>
          <w:lang w:val="en-AU"/>
        </w:rPr>
        <w:t xml:space="preserve">- </w:t>
      </w:r>
      <w:r w:rsidR="002C4E1A">
        <w:rPr>
          <w:rFonts w:ascii="Arial" w:hAnsi="Arial"/>
          <w:color w:val="222222"/>
          <w:sz w:val="24"/>
          <w:szCs w:val="24"/>
          <w:shd w:val="clear" w:color="auto" w:fill="FFFFFF"/>
          <w:lang w:val="en-AU"/>
        </w:rPr>
        <w:t>Covering Group”</w:t>
      </w:r>
      <w:r w:rsidR="00DC11FB">
        <w:rPr>
          <w:rFonts w:ascii="Arial" w:hAnsi="Arial"/>
          <w:color w:val="222222"/>
          <w:sz w:val="24"/>
          <w:szCs w:val="24"/>
          <w:shd w:val="clear" w:color="auto" w:fill="FFFFFF"/>
          <w:lang w:val="en-AU"/>
        </w:rPr>
        <w:t xml:space="preserve"> (if you find that you don’t have the option to check a box for “Residents – Covering Group”, that means your </w:t>
      </w:r>
      <w:proofErr w:type="spellStart"/>
      <w:r w:rsidR="00DC11FB">
        <w:rPr>
          <w:rFonts w:ascii="Arial" w:hAnsi="Arial"/>
          <w:color w:val="222222"/>
          <w:sz w:val="24"/>
          <w:szCs w:val="24"/>
          <w:shd w:val="clear" w:color="auto" w:fill="FFFFFF"/>
          <w:lang w:val="en-AU"/>
        </w:rPr>
        <w:t>ccLink</w:t>
      </w:r>
      <w:proofErr w:type="spellEnd"/>
      <w:r w:rsidR="00DC11FB">
        <w:rPr>
          <w:rFonts w:ascii="Arial" w:hAnsi="Arial"/>
          <w:color w:val="222222"/>
          <w:sz w:val="24"/>
          <w:szCs w:val="24"/>
          <w:shd w:val="clear" w:color="auto" w:fill="FFFFFF"/>
          <w:lang w:val="en-AU"/>
        </w:rPr>
        <w:t xml:space="preserve"> profile has not been set up to do so. You should submit a helpdesk ticket to gain access to “Residents – Covering Group”, or call 957-7272)</w:t>
      </w:r>
    </w:p>
    <w:p w14:paraId="58F667D9" w14:textId="4E659148" w:rsidR="008D6897" w:rsidRPr="00021D94" w:rsidDel="00021D94" w:rsidRDefault="008D6897">
      <w:pPr>
        <w:rPr>
          <w:del w:id="30" w:author="Microsoft Office User" w:date="2017-11-17T11:11:00Z"/>
          <w:rFonts w:ascii="Arial" w:hAnsi="Arial"/>
          <w:b/>
          <w:color w:val="222222"/>
          <w:shd w:val="clear" w:color="auto" w:fill="FFFFFF"/>
          <w:lang w:val="en-AU"/>
          <w:rPrChange w:id="31" w:author="Microsoft Office User" w:date="2017-11-17T11:11:00Z">
            <w:rPr>
              <w:del w:id="32" w:author="Microsoft Office User" w:date="2017-11-17T11:11:00Z"/>
              <w:shd w:val="clear" w:color="auto" w:fill="FFFFFF"/>
              <w:lang w:val="en-AU"/>
            </w:rPr>
          </w:rPrChange>
        </w:rPr>
        <w:pPrChange w:id="33" w:author="Microsoft Office User" w:date="2017-11-17T11:11:00Z">
          <w:pPr>
            <w:pStyle w:val="ListParagraph"/>
            <w:numPr>
              <w:numId w:val="3"/>
            </w:numPr>
            <w:ind w:hanging="360"/>
          </w:pPr>
        </w:pPrChange>
      </w:pPr>
      <w:r w:rsidRPr="00021D94">
        <w:rPr>
          <w:rFonts w:ascii="Arial" w:hAnsi="Arial"/>
          <w:b/>
          <w:color w:val="222222"/>
          <w:shd w:val="clear" w:color="auto" w:fill="FFFFFF"/>
          <w:lang w:val="en-AU"/>
          <w:rPrChange w:id="34" w:author="Microsoft Office User" w:date="2017-11-17T11:11:00Z">
            <w:rPr>
              <w:shd w:val="clear" w:color="auto" w:fill="FFFFFF"/>
              <w:lang w:val="en-AU"/>
            </w:rPr>
          </w:rPrChange>
        </w:rPr>
        <w:t>HOW TO ATTACH TO RESIDENT INBASKETS</w:t>
      </w:r>
      <w:ins w:id="35" w:author="Microsoft Office User" w:date="2017-11-17T11:11:00Z">
        <w:r w:rsidR="00021D94">
          <w:rPr>
            <w:rFonts w:ascii="Arial" w:hAnsi="Arial"/>
            <w:b/>
            <w:color w:val="222222"/>
            <w:shd w:val="clear" w:color="auto" w:fill="FFFFFF"/>
            <w:lang w:val="en-AU"/>
          </w:rPr>
          <w:t xml:space="preserve">: </w:t>
        </w:r>
      </w:ins>
    </w:p>
    <w:p w14:paraId="7FFAE4A4" w14:textId="6D8BFA4F" w:rsidR="008D6897" w:rsidRPr="008D6897" w:rsidRDefault="002C4E1A" w:rsidP="008D6897">
      <w:pPr>
        <w:rPr>
          <w:rFonts w:ascii="Arial" w:hAnsi="Arial"/>
          <w:b/>
          <w:color w:val="222222"/>
          <w:shd w:val="clear" w:color="auto" w:fill="FFFFFF"/>
          <w:lang w:val="en-AU"/>
        </w:rPr>
      </w:pPr>
      <w:r>
        <w:rPr>
          <w:rFonts w:ascii="Arial" w:hAnsi="Arial"/>
          <w:b/>
          <w:color w:val="222222"/>
          <w:shd w:val="clear" w:color="auto" w:fill="FFFFFF"/>
          <w:lang w:val="en-AU"/>
        </w:rPr>
        <w:t xml:space="preserve">Open your </w:t>
      </w:r>
      <w:proofErr w:type="spellStart"/>
      <w:r>
        <w:rPr>
          <w:rFonts w:ascii="Arial" w:hAnsi="Arial"/>
          <w:b/>
          <w:color w:val="222222"/>
          <w:shd w:val="clear" w:color="auto" w:fill="FFFFFF"/>
          <w:lang w:val="en-AU"/>
        </w:rPr>
        <w:t>In</w:t>
      </w:r>
      <w:ins w:id="36" w:author="Microsoft Office User" w:date="2017-11-17T10:57:00Z">
        <w:r w:rsidR="00F32584">
          <w:rPr>
            <w:rFonts w:ascii="Arial" w:hAnsi="Arial"/>
            <w:b/>
            <w:color w:val="222222"/>
            <w:shd w:val="clear" w:color="auto" w:fill="FFFFFF"/>
            <w:lang w:val="en-AU"/>
          </w:rPr>
          <w:t>b</w:t>
        </w:r>
      </w:ins>
      <w:del w:id="37" w:author="Microsoft Office User" w:date="2017-11-17T10:57:00Z">
        <w:r w:rsidDel="00F32584">
          <w:rPr>
            <w:rFonts w:ascii="Arial" w:hAnsi="Arial"/>
            <w:b/>
            <w:color w:val="222222"/>
            <w:shd w:val="clear" w:color="auto" w:fill="FFFFFF"/>
            <w:lang w:val="en-AU"/>
          </w:rPr>
          <w:delText xml:space="preserve"> B</w:delText>
        </w:r>
      </w:del>
      <w:r w:rsidR="008D6897" w:rsidRPr="008D6897">
        <w:rPr>
          <w:rFonts w:ascii="Arial" w:hAnsi="Arial"/>
          <w:b/>
          <w:color w:val="222222"/>
          <w:shd w:val="clear" w:color="auto" w:fill="FFFFFF"/>
          <w:lang w:val="en-AU"/>
        </w:rPr>
        <w:t>asket</w:t>
      </w:r>
      <w:proofErr w:type="spellEnd"/>
      <w:r w:rsidR="008D6897" w:rsidRPr="008D6897">
        <w:rPr>
          <w:rFonts w:ascii="Arial" w:hAnsi="Arial"/>
          <w:b/>
          <w:color w:val="222222"/>
          <w:shd w:val="clear" w:color="auto" w:fill="FFFFFF"/>
          <w:lang w:val="en-AU"/>
        </w:rPr>
        <w:t xml:space="preserve">, </w:t>
      </w:r>
      <w:r>
        <w:rPr>
          <w:rFonts w:ascii="Arial" w:hAnsi="Arial"/>
          <w:b/>
          <w:color w:val="222222"/>
          <w:shd w:val="clear" w:color="auto" w:fill="FFFFFF"/>
          <w:lang w:val="en-AU"/>
        </w:rPr>
        <w:t xml:space="preserve">and </w:t>
      </w:r>
      <w:r w:rsidR="008D6897" w:rsidRPr="008D6897">
        <w:rPr>
          <w:rFonts w:ascii="Arial" w:hAnsi="Arial"/>
          <w:b/>
          <w:color w:val="222222"/>
          <w:shd w:val="clear" w:color="auto" w:fill="FFFFFF"/>
          <w:lang w:val="en-AU"/>
        </w:rPr>
        <w:t xml:space="preserve">click on </w:t>
      </w:r>
      <w:r>
        <w:rPr>
          <w:rFonts w:ascii="Arial" w:hAnsi="Arial"/>
          <w:b/>
          <w:color w:val="222222"/>
          <w:shd w:val="clear" w:color="auto" w:fill="FFFFFF"/>
          <w:lang w:val="en-AU"/>
        </w:rPr>
        <w:t>“E</w:t>
      </w:r>
      <w:r w:rsidR="008D6897" w:rsidRPr="008D6897">
        <w:rPr>
          <w:rFonts w:ascii="Arial" w:hAnsi="Arial"/>
          <w:b/>
          <w:color w:val="222222"/>
          <w:shd w:val="clear" w:color="auto" w:fill="FFFFFF"/>
          <w:lang w:val="en-AU"/>
        </w:rPr>
        <w:t>dit pools</w:t>
      </w:r>
      <w:ins w:id="38" w:author="Microsoft Office User" w:date="2017-11-17T10:57:00Z">
        <w:r w:rsidR="00F32584">
          <w:rPr>
            <w:rFonts w:ascii="Arial" w:hAnsi="Arial"/>
            <w:b/>
            <w:color w:val="222222"/>
            <w:shd w:val="clear" w:color="auto" w:fill="FFFFFF"/>
            <w:lang w:val="en-AU"/>
          </w:rPr>
          <w:t>.</w:t>
        </w:r>
      </w:ins>
      <w:r>
        <w:rPr>
          <w:rFonts w:ascii="Arial" w:hAnsi="Arial"/>
          <w:b/>
          <w:color w:val="222222"/>
          <w:shd w:val="clear" w:color="auto" w:fill="FFFFFF"/>
          <w:lang w:val="en-AU"/>
        </w:rPr>
        <w:t>”</w:t>
      </w:r>
      <w:del w:id="39" w:author="Microsoft Office User" w:date="2017-11-17T10:57:00Z">
        <w:r w:rsidR="008D6897" w:rsidRPr="008D6897" w:rsidDel="00F32584">
          <w:rPr>
            <w:rFonts w:ascii="Arial" w:hAnsi="Arial"/>
            <w:b/>
            <w:color w:val="222222"/>
            <w:shd w:val="clear" w:color="auto" w:fill="FFFFFF"/>
            <w:lang w:val="en-AU"/>
          </w:rPr>
          <w:delText>.</w:delText>
        </w:r>
      </w:del>
      <w:r w:rsidR="008D6897" w:rsidRPr="008D6897">
        <w:rPr>
          <w:rFonts w:ascii="Arial" w:hAnsi="Arial"/>
          <w:b/>
          <w:color w:val="222222"/>
          <w:shd w:val="clear" w:color="auto" w:fill="FFFFFF"/>
          <w:lang w:val="en-AU"/>
        </w:rPr>
        <w:t xml:space="preserve">  Go to the covering groups section and select “Residents Covering-Group</w:t>
      </w:r>
      <w:ins w:id="40" w:author="Microsoft Office User" w:date="2017-11-17T11:05:00Z">
        <w:r w:rsidR="00993F3C">
          <w:rPr>
            <w:rFonts w:ascii="Arial" w:hAnsi="Arial"/>
            <w:b/>
            <w:color w:val="222222"/>
            <w:shd w:val="clear" w:color="auto" w:fill="FFFFFF"/>
            <w:lang w:val="en-AU"/>
          </w:rPr>
          <w:t>.</w:t>
        </w:r>
      </w:ins>
      <w:r w:rsidR="008D6897" w:rsidRPr="008D6897">
        <w:rPr>
          <w:rFonts w:ascii="Arial" w:hAnsi="Arial"/>
          <w:b/>
          <w:color w:val="222222"/>
          <w:shd w:val="clear" w:color="auto" w:fill="FFFFFF"/>
          <w:lang w:val="en-AU"/>
        </w:rPr>
        <w:t>”</w:t>
      </w:r>
      <w:del w:id="41" w:author="Microsoft Office User" w:date="2017-11-17T11:05:00Z">
        <w:r w:rsidR="008D6897" w:rsidRPr="008D6897" w:rsidDel="00993F3C">
          <w:rPr>
            <w:rFonts w:ascii="Arial" w:hAnsi="Arial"/>
            <w:b/>
            <w:color w:val="222222"/>
            <w:shd w:val="clear" w:color="auto" w:fill="FFFFFF"/>
            <w:lang w:val="en-AU"/>
          </w:rPr>
          <w:delText>.</w:delText>
        </w:r>
      </w:del>
      <w:r w:rsidR="008D6897" w:rsidRPr="008D6897">
        <w:rPr>
          <w:rFonts w:ascii="Arial" w:hAnsi="Arial"/>
          <w:b/>
          <w:color w:val="222222"/>
          <w:shd w:val="clear" w:color="auto" w:fill="FFFFFF"/>
          <w:lang w:val="en-AU"/>
        </w:rPr>
        <w:t xml:space="preserve">  Now you</w:t>
      </w:r>
      <w:r>
        <w:rPr>
          <w:rFonts w:ascii="Arial" w:hAnsi="Arial"/>
          <w:b/>
          <w:color w:val="222222"/>
          <w:shd w:val="clear" w:color="auto" w:fill="FFFFFF"/>
          <w:lang w:val="en-AU"/>
        </w:rPr>
        <w:t xml:space="preserve"> are attached to the resident </w:t>
      </w:r>
      <w:proofErr w:type="spellStart"/>
      <w:r>
        <w:rPr>
          <w:rFonts w:ascii="Arial" w:hAnsi="Arial"/>
          <w:b/>
          <w:color w:val="222222"/>
          <w:shd w:val="clear" w:color="auto" w:fill="FFFFFF"/>
          <w:lang w:val="en-AU"/>
        </w:rPr>
        <w:t>In</w:t>
      </w:r>
      <w:ins w:id="42" w:author="Microsoft Office User" w:date="2017-11-17T11:05:00Z">
        <w:r w:rsidR="00993F3C">
          <w:rPr>
            <w:rFonts w:ascii="Arial" w:hAnsi="Arial"/>
            <w:b/>
            <w:color w:val="222222"/>
            <w:shd w:val="clear" w:color="auto" w:fill="FFFFFF"/>
            <w:lang w:val="en-AU"/>
          </w:rPr>
          <w:t>b</w:t>
        </w:r>
      </w:ins>
      <w:del w:id="43" w:author="Microsoft Office User" w:date="2017-11-17T11:05:00Z">
        <w:r w:rsidDel="00993F3C">
          <w:rPr>
            <w:rFonts w:ascii="Arial" w:hAnsi="Arial"/>
            <w:b/>
            <w:color w:val="222222"/>
            <w:shd w:val="clear" w:color="auto" w:fill="FFFFFF"/>
            <w:lang w:val="en-AU"/>
          </w:rPr>
          <w:delText xml:space="preserve"> B</w:delText>
        </w:r>
      </w:del>
      <w:r w:rsidR="008D6897" w:rsidRPr="008D6897">
        <w:rPr>
          <w:rFonts w:ascii="Arial" w:hAnsi="Arial"/>
          <w:b/>
          <w:color w:val="222222"/>
          <w:shd w:val="clear" w:color="auto" w:fill="FFFFFF"/>
          <w:lang w:val="en-AU"/>
        </w:rPr>
        <w:t>askets</w:t>
      </w:r>
      <w:proofErr w:type="spellEnd"/>
      <w:r w:rsidR="008D6897" w:rsidRPr="008D6897">
        <w:rPr>
          <w:rFonts w:ascii="Arial" w:hAnsi="Arial"/>
          <w:b/>
          <w:color w:val="222222"/>
          <w:shd w:val="clear" w:color="auto" w:fill="FFFFFF"/>
          <w:lang w:val="en-AU"/>
        </w:rPr>
        <w:t>.</w:t>
      </w:r>
    </w:p>
    <w:p w14:paraId="57226E99" w14:textId="77777777" w:rsidR="008D6897" w:rsidRPr="008D6897" w:rsidRDefault="008D6897" w:rsidP="008D6897">
      <w:pPr>
        <w:rPr>
          <w:rFonts w:ascii="Arial" w:hAnsi="Arial"/>
          <w:color w:val="222222"/>
          <w:shd w:val="clear" w:color="auto" w:fill="FFFFFF"/>
          <w:lang w:val="en-AU"/>
        </w:rPr>
      </w:pPr>
    </w:p>
    <w:p w14:paraId="5EF9C9B5" w14:textId="77777777" w:rsidR="00A0599F" w:rsidRDefault="00696442" w:rsidP="00A0599F">
      <w:pPr>
        <w:pStyle w:val="ListParagraph"/>
        <w:numPr>
          <w:ilvl w:val="0"/>
          <w:numId w:val="3"/>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I</w:t>
      </w:r>
      <w:r w:rsidR="00A0599F" w:rsidRPr="002C2826">
        <w:rPr>
          <w:rFonts w:ascii="Arial" w:hAnsi="Arial"/>
          <w:color w:val="222222"/>
          <w:sz w:val="24"/>
          <w:szCs w:val="24"/>
          <w:shd w:val="clear" w:color="auto" w:fill="FFFFFF"/>
          <w:lang w:val="en-AU"/>
        </w:rPr>
        <w:t xml:space="preserve">n between precepting responsibilities, you </w:t>
      </w:r>
      <w:r w:rsidR="002C4E1A">
        <w:rPr>
          <w:rFonts w:ascii="Arial" w:hAnsi="Arial"/>
          <w:color w:val="222222"/>
          <w:sz w:val="24"/>
          <w:szCs w:val="24"/>
          <w:shd w:val="clear" w:color="auto" w:fill="FFFFFF"/>
          <w:lang w:val="en-AU"/>
        </w:rPr>
        <w:t>should</w:t>
      </w:r>
      <w:r w:rsidR="00A0599F" w:rsidRPr="002C2826">
        <w:rPr>
          <w:rFonts w:ascii="Arial" w:hAnsi="Arial"/>
          <w:color w:val="222222"/>
          <w:sz w:val="24"/>
          <w:szCs w:val="24"/>
          <w:shd w:val="clear" w:color="auto" w:fill="FFFFFF"/>
          <w:lang w:val="en-AU"/>
        </w:rPr>
        <w:t xml:space="preserve"> handle </w:t>
      </w:r>
      <w:r w:rsidRPr="002C2826">
        <w:rPr>
          <w:rFonts w:ascii="Arial" w:hAnsi="Arial"/>
          <w:color w:val="222222"/>
          <w:sz w:val="24"/>
          <w:szCs w:val="24"/>
          <w:shd w:val="clear" w:color="auto" w:fill="FFFFFF"/>
          <w:lang w:val="en-AU"/>
        </w:rPr>
        <w:t>messages</w:t>
      </w:r>
      <w:r w:rsidR="00A0599F" w:rsidRPr="002C2826">
        <w:rPr>
          <w:rFonts w:ascii="Arial" w:hAnsi="Arial"/>
          <w:color w:val="222222"/>
          <w:sz w:val="24"/>
          <w:szCs w:val="24"/>
          <w:shd w:val="clear" w:color="auto" w:fill="FFFFFF"/>
          <w:lang w:val="en-AU"/>
        </w:rPr>
        <w:t xml:space="preserve">, </w:t>
      </w:r>
      <w:r w:rsidRPr="002C2826">
        <w:rPr>
          <w:rFonts w:ascii="Arial" w:hAnsi="Arial"/>
          <w:color w:val="222222"/>
          <w:sz w:val="24"/>
          <w:szCs w:val="24"/>
          <w:shd w:val="clear" w:color="auto" w:fill="FFFFFF"/>
          <w:lang w:val="en-AU"/>
        </w:rPr>
        <w:t>triage</w:t>
      </w:r>
      <w:r w:rsidR="00A0599F" w:rsidRPr="002C2826">
        <w:rPr>
          <w:rFonts w:ascii="Arial" w:hAnsi="Arial"/>
          <w:color w:val="222222"/>
          <w:sz w:val="24"/>
          <w:szCs w:val="24"/>
          <w:shd w:val="clear" w:color="auto" w:fill="FFFFFF"/>
          <w:lang w:val="en-AU"/>
        </w:rPr>
        <w:t xml:space="preserve">, </w:t>
      </w:r>
      <w:r w:rsidRPr="002C2826">
        <w:rPr>
          <w:rFonts w:ascii="Arial" w:hAnsi="Arial"/>
          <w:color w:val="222222"/>
          <w:sz w:val="24"/>
          <w:szCs w:val="24"/>
          <w:shd w:val="clear" w:color="auto" w:fill="FFFFFF"/>
          <w:lang w:val="en-AU"/>
        </w:rPr>
        <w:t>send</w:t>
      </w:r>
      <w:r w:rsidR="00A0599F" w:rsidRPr="002C2826">
        <w:rPr>
          <w:rFonts w:ascii="Arial" w:hAnsi="Arial"/>
          <w:color w:val="222222"/>
          <w:sz w:val="24"/>
          <w:szCs w:val="24"/>
          <w:shd w:val="clear" w:color="auto" w:fill="FFFFFF"/>
          <w:lang w:val="en-AU"/>
        </w:rPr>
        <w:t xml:space="preserve"> messages back to the away resident, </w:t>
      </w:r>
      <w:r w:rsidRPr="002C2826">
        <w:rPr>
          <w:rFonts w:ascii="Arial" w:hAnsi="Arial"/>
          <w:color w:val="222222"/>
          <w:sz w:val="24"/>
          <w:szCs w:val="24"/>
          <w:shd w:val="clear" w:color="auto" w:fill="FFFFFF"/>
          <w:lang w:val="en-AU"/>
        </w:rPr>
        <w:t>call</w:t>
      </w:r>
      <w:r w:rsidR="00A0599F" w:rsidRPr="002C2826">
        <w:rPr>
          <w:rFonts w:ascii="Arial" w:hAnsi="Arial"/>
          <w:color w:val="222222"/>
          <w:sz w:val="24"/>
          <w:szCs w:val="24"/>
          <w:shd w:val="clear" w:color="auto" w:fill="FFFFFF"/>
          <w:lang w:val="en-AU"/>
        </w:rPr>
        <w:t xml:space="preserve"> patients, etc., as you deem appropriate for best patient care.</w:t>
      </w:r>
    </w:p>
    <w:p w14:paraId="2FBC14B3" w14:textId="1BD27CDF" w:rsidR="00A30139" w:rsidRDefault="00A30139" w:rsidP="00A0599F">
      <w:pPr>
        <w:pStyle w:val="ListParagraph"/>
        <w:numPr>
          <w:ilvl w:val="0"/>
          <w:numId w:val="3"/>
        </w:numPr>
        <w:rPr>
          <w:rFonts w:ascii="Arial" w:hAnsi="Arial"/>
          <w:color w:val="222222"/>
          <w:sz w:val="24"/>
          <w:szCs w:val="24"/>
          <w:shd w:val="clear" w:color="auto" w:fill="FFFFFF"/>
          <w:lang w:val="en-AU"/>
        </w:rPr>
      </w:pPr>
      <w:r>
        <w:rPr>
          <w:rFonts w:ascii="Arial" w:hAnsi="Arial"/>
          <w:color w:val="222222"/>
          <w:sz w:val="24"/>
          <w:szCs w:val="24"/>
          <w:shd w:val="clear" w:color="auto" w:fill="FFFFFF"/>
          <w:lang w:val="en-AU"/>
        </w:rPr>
        <w:t xml:space="preserve">Messages regarding care management or teaching feedback may be directed to residents through </w:t>
      </w:r>
      <w:del w:id="44" w:author="Microsoft Office User" w:date="2017-11-17T11:12:00Z">
        <w:r w:rsidDel="00021D94">
          <w:rPr>
            <w:rFonts w:ascii="Arial" w:hAnsi="Arial"/>
            <w:color w:val="222222"/>
            <w:sz w:val="24"/>
            <w:szCs w:val="24"/>
            <w:shd w:val="clear" w:color="auto" w:fill="FFFFFF"/>
            <w:lang w:val="en-AU"/>
          </w:rPr>
          <w:delText>staff messages</w:delText>
        </w:r>
      </w:del>
      <w:proofErr w:type="spellStart"/>
      <w:ins w:id="45" w:author="Microsoft Office User" w:date="2017-11-17T11:12:00Z">
        <w:r w:rsidR="00021D94">
          <w:rPr>
            <w:rFonts w:ascii="Arial" w:hAnsi="Arial"/>
            <w:color w:val="222222"/>
            <w:sz w:val="24"/>
            <w:szCs w:val="24"/>
            <w:shd w:val="clear" w:color="auto" w:fill="FFFFFF"/>
            <w:lang w:val="en-AU"/>
          </w:rPr>
          <w:t>inotes</w:t>
        </w:r>
        <w:proofErr w:type="spellEnd"/>
        <w:r w:rsidR="00021D94">
          <w:rPr>
            <w:rFonts w:ascii="Arial" w:hAnsi="Arial"/>
            <w:color w:val="222222"/>
            <w:sz w:val="24"/>
            <w:szCs w:val="24"/>
            <w:shd w:val="clear" w:color="auto" w:fill="FFFFFF"/>
            <w:lang w:val="en-AU"/>
          </w:rPr>
          <w:t xml:space="preserve"> (they often need a staff message to remind them </w:t>
        </w:r>
      </w:ins>
      <w:ins w:id="46" w:author="Microsoft Office User" w:date="2017-11-17T11:13:00Z">
        <w:r w:rsidR="008F38D9">
          <w:rPr>
            <w:rFonts w:ascii="Arial" w:hAnsi="Arial"/>
            <w:color w:val="222222"/>
            <w:sz w:val="24"/>
            <w:szCs w:val="24"/>
            <w:shd w:val="clear" w:color="auto" w:fill="FFFFFF"/>
            <w:lang w:val="en-AU"/>
          </w:rPr>
          <w:t xml:space="preserve">to check </w:t>
        </w:r>
        <w:proofErr w:type="spellStart"/>
        <w:r w:rsidR="008F38D9">
          <w:rPr>
            <w:rFonts w:ascii="Arial" w:hAnsi="Arial"/>
            <w:color w:val="222222"/>
            <w:sz w:val="24"/>
            <w:szCs w:val="24"/>
            <w:shd w:val="clear" w:color="auto" w:fill="FFFFFF"/>
            <w:lang w:val="en-AU"/>
          </w:rPr>
          <w:t>inotes</w:t>
        </w:r>
        <w:proofErr w:type="spellEnd"/>
        <w:r w:rsidR="008F38D9">
          <w:rPr>
            <w:rFonts w:ascii="Arial" w:hAnsi="Arial"/>
            <w:color w:val="222222"/>
            <w:sz w:val="24"/>
            <w:szCs w:val="24"/>
            <w:shd w:val="clear" w:color="auto" w:fill="FFFFFF"/>
            <w:lang w:val="en-AU"/>
          </w:rPr>
          <w:t>)</w:t>
        </w:r>
      </w:ins>
      <w:r>
        <w:rPr>
          <w:rFonts w:ascii="Arial" w:hAnsi="Arial"/>
          <w:color w:val="222222"/>
          <w:sz w:val="24"/>
          <w:szCs w:val="24"/>
          <w:shd w:val="clear" w:color="auto" w:fill="FFFFFF"/>
          <w:lang w:val="en-AU"/>
        </w:rPr>
        <w:t>.</w:t>
      </w:r>
    </w:p>
    <w:p w14:paraId="5D72D8BD" w14:textId="17F26EC1" w:rsidR="00A30139" w:rsidRPr="004F19EB" w:rsidRDefault="00A30139" w:rsidP="00A30139">
      <w:pPr>
        <w:pStyle w:val="ListParagraph"/>
        <w:numPr>
          <w:ilvl w:val="0"/>
          <w:numId w:val="3"/>
        </w:numPr>
        <w:rPr>
          <w:rFonts w:ascii="Arial" w:hAnsi="Arial"/>
          <w:color w:val="222222"/>
          <w:sz w:val="24"/>
          <w:szCs w:val="24"/>
          <w:shd w:val="clear" w:color="auto" w:fill="FFFFFF"/>
          <w:lang w:val="en-AU"/>
        </w:rPr>
      </w:pPr>
      <w:r>
        <w:rPr>
          <w:rFonts w:ascii="Arial" w:hAnsi="Arial"/>
          <w:color w:val="222222"/>
          <w:sz w:val="24"/>
          <w:szCs w:val="24"/>
          <w:shd w:val="clear" w:color="auto" w:fill="FFFFFF"/>
          <w:lang w:val="en-AU"/>
        </w:rPr>
        <w:lastRenderedPageBreak/>
        <w:t xml:space="preserve">Schedule III prescriptions </w:t>
      </w:r>
      <w:r w:rsidR="00FF7A0E">
        <w:rPr>
          <w:rFonts w:ascii="Arial" w:hAnsi="Arial"/>
          <w:color w:val="222222"/>
          <w:sz w:val="24"/>
          <w:szCs w:val="24"/>
          <w:shd w:val="clear" w:color="auto" w:fill="FFFFFF"/>
          <w:lang w:val="en-AU"/>
        </w:rPr>
        <w:t xml:space="preserve">(e.g. Vicodin) </w:t>
      </w:r>
      <w:r w:rsidR="004D4554">
        <w:rPr>
          <w:rFonts w:ascii="Arial" w:hAnsi="Arial"/>
          <w:color w:val="222222"/>
          <w:sz w:val="24"/>
          <w:szCs w:val="24"/>
          <w:shd w:val="clear" w:color="auto" w:fill="FFFFFF"/>
          <w:lang w:val="en-AU"/>
        </w:rPr>
        <w:t xml:space="preserve">should be </w:t>
      </w:r>
      <w:ins w:id="47" w:author="Microsoft Office User" w:date="2017-11-17T11:13:00Z">
        <w:r w:rsidR="008F38D9">
          <w:rPr>
            <w:rFonts w:ascii="Arial" w:hAnsi="Arial"/>
            <w:color w:val="222222"/>
            <w:sz w:val="24"/>
            <w:szCs w:val="24"/>
            <w:shd w:val="clear" w:color="auto" w:fill="FFFFFF"/>
            <w:lang w:val="en-AU"/>
          </w:rPr>
          <w:t>done with</w:t>
        </w:r>
      </w:ins>
      <w:ins w:id="48" w:author="Microsoft Office User" w:date="2017-11-17T11:09:00Z">
        <w:r w:rsidR="00021D94">
          <w:rPr>
            <w:rFonts w:ascii="Arial" w:hAnsi="Arial"/>
            <w:color w:val="222222"/>
            <w:sz w:val="24"/>
            <w:szCs w:val="24"/>
            <w:shd w:val="clear" w:color="auto" w:fill="FFFFFF"/>
            <w:lang w:val="en-AU"/>
          </w:rPr>
          <w:t xml:space="preserve"> EPCS, or </w:t>
        </w:r>
      </w:ins>
      <w:r w:rsidR="004D4554">
        <w:rPr>
          <w:rFonts w:ascii="Arial" w:hAnsi="Arial"/>
          <w:color w:val="222222"/>
          <w:sz w:val="24"/>
          <w:szCs w:val="24"/>
          <w:shd w:val="clear" w:color="auto" w:fill="FFFFFF"/>
          <w:lang w:val="en-AU"/>
        </w:rPr>
        <w:t>printed &amp;</w:t>
      </w:r>
      <w:r>
        <w:rPr>
          <w:rFonts w:ascii="Arial" w:hAnsi="Arial"/>
          <w:color w:val="222222"/>
          <w:sz w:val="24"/>
          <w:szCs w:val="24"/>
          <w:shd w:val="clear" w:color="auto" w:fill="FFFFFF"/>
          <w:lang w:val="en-AU"/>
        </w:rPr>
        <w:t xml:space="preserve"> faxed </w:t>
      </w:r>
      <w:r w:rsidR="004260BB">
        <w:rPr>
          <w:rFonts w:ascii="Arial" w:hAnsi="Arial"/>
          <w:color w:val="222222"/>
          <w:sz w:val="24"/>
          <w:szCs w:val="24"/>
          <w:shd w:val="clear" w:color="auto" w:fill="FFFFFF"/>
          <w:lang w:val="en-AU"/>
        </w:rPr>
        <w:t>from</w:t>
      </w:r>
      <w:r>
        <w:rPr>
          <w:rFonts w:ascii="Arial" w:hAnsi="Arial"/>
          <w:color w:val="222222"/>
          <w:sz w:val="24"/>
          <w:szCs w:val="24"/>
          <w:shd w:val="clear" w:color="auto" w:fill="FFFFFF"/>
          <w:lang w:val="en-AU"/>
        </w:rPr>
        <w:t xml:space="preserve"> the site of </w:t>
      </w:r>
      <w:r w:rsidR="00FF7A0E">
        <w:rPr>
          <w:rFonts w:ascii="Arial" w:hAnsi="Arial"/>
          <w:color w:val="222222"/>
          <w:sz w:val="24"/>
          <w:szCs w:val="24"/>
          <w:shd w:val="clear" w:color="auto" w:fill="FFFFFF"/>
          <w:lang w:val="en-AU"/>
        </w:rPr>
        <w:t xml:space="preserve">the </w:t>
      </w:r>
      <w:r>
        <w:rPr>
          <w:rFonts w:ascii="Arial" w:hAnsi="Arial"/>
          <w:color w:val="222222"/>
          <w:sz w:val="24"/>
          <w:szCs w:val="24"/>
          <w:shd w:val="clear" w:color="auto" w:fill="FFFFFF"/>
          <w:lang w:val="en-AU"/>
        </w:rPr>
        <w:t>preceptor.</w:t>
      </w:r>
    </w:p>
    <w:p w14:paraId="19F1AFF7" w14:textId="3FDA6EA6" w:rsidR="00A3715F" w:rsidRPr="002C2826" w:rsidRDefault="00696442" w:rsidP="00355854">
      <w:pPr>
        <w:pStyle w:val="ListParagraph"/>
        <w:numPr>
          <w:ilvl w:val="0"/>
          <w:numId w:val="3"/>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If you must do a </w:t>
      </w:r>
      <w:r w:rsidR="00A30139">
        <w:rPr>
          <w:rFonts w:ascii="Arial" w:hAnsi="Arial"/>
          <w:color w:val="222222"/>
          <w:sz w:val="24"/>
          <w:szCs w:val="24"/>
          <w:shd w:val="clear" w:color="auto" w:fill="FFFFFF"/>
          <w:lang w:val="en-AU"/>
        </w:rPr>
        <w:t>Schedule II prescription (triplicate</w:t>
      </w:r>
      <w:r w:rsidR="00FF7A0E">
        <w:rPr>
          <w:rFonts w:ascii="Arial" w:hAnsi="Arial"/>
          <w:color w:val="222222"/>
          <w:sz w:val="24"/>
          <w:szCs w:val="24"/>
          <w:shd w:val="clear" w:color="auto" w:fill="FFFFFF"/>
          <w:lang w:val="en-AU"/>
        </w:rPr>
        <w:t>, e.g. methadone</w:t>
      </w:r>
      <w:r w:rsidR="00A30139">
        <w:rPr>
          <w:rFonts w:ascii="Arial" w:hAnsi="Arial"/>
          <w:color w:val="222222"/>
          <w:sz w:val="24"/>
          <w:szCs w:val="24"/>
          <w:shd w:val="clear" w:color="auto" w:fill="FFFFFF"/>
          <w:lang w:val="en-AU"/>
        </w:rPr>
        <w:t>)</w:t>
      </w:r>
      <w:r w:rsidRPr="002C2826">
        <w:rPr>
          <w:rFonts w:ascii="Arial" w:hAnsi="Arial"/>
          <w:color w:val="222222"/>
          <w:sz w:val="24"/>
          <w:szCs w:val="24"/>
          <w:shd w:val="clear" w:color="auto" w:fill="FFFFFF"/>
          <w:lang w:val="en-AU"/>
        </w:rPr>
        <w:t xml:space="preserve"> for a resident working at a different clinic, you</w:t>
      </w:r>
      <w:r w:rsidR="00A3715F" w:rsidRPr="002C2826">
        <w:rPr>
          <w:rFonts w:ascii="Arial" w:hAnsi="Arial"/>
          <w:color w:val="222222"/>
          <w:sz w:val="24"/>
          <w:szCs w:val="24"/>
          <w:shd w:val="clear" w:color="auto" w:fill="FFFFFF"/>
          <w:lang w:val="en-AU"/>
        </w:rPr>
        <w:t xml:space="preserve"> will </w:t>
      </w:r>
      <w:r w:rsidRPr="002C2826">
        <w:rPr>
          <w:rFonts w:ascii="Arial" w:hAnsi="Arial"/>
          <w:color w:val="222222"/>
          <w:sz w:val="24"/>
          <w:szCs w:val="24"/>
          <w:shd w:val="clear" w:color="auto" w:fill="FFFFFF"/>
          <w:lang w:val="en-AU"/>
        </w:rPr>
        <w:t xml:space="preserve">need to </w:t>
      </w:r>
      <w:ins w:id="49" w:author="Microsoft Office User" w:date="2017-11-17T11:10:00Z">
        <w:r w:rsidR="00021D94">
          <w:rPr>
            <w:rFonts w:ascii="Arial" w:hAnsi="Arial"/>
            <w:color w:val="222222"/>
            <w:sz w:val="24"/>
            <w:szCs w:val="24"/>
            <w:shd w:val="clear" w:color="auto" w:fill="FFFFFF"/>
            <w:lang w:val="en-AU"/>
          </w:rPr>
          <w:t xml:space="preserve">use EPCS or </w:t>
        </w:r>
      </w:ins>
      <w:r w:rsidRPr="002C2826">
        <w:rPr>
          <w:rFonts w:ascii="Arial" w:hAnsi="Arial"/>
          <w:color w:val="222222"/>
          <w:sz w:val="24"/>
          <w:szCs w:val="24"/>
          <w:shd w:val="clear" w:color="auto" w:fill="FFFFFF"/>
          <w:lang w:val="en-AU"/>
        </w:rPr>
        <w:t xml:space="preserve">make arrangements with the care coordinator and a preceptor at the other site (and send a message to the resident reminding him/her to take care of triplicates before </w:t>
      </w:r>
      <w:r w:rsidR="002C4E1A">
        <w:rPr>
          <w:rFonts w:ascii="Arial" w:hAnsi="Arial"/>
          <w:color w:val="222222"/>
          <w:sz w:val="24"/>
          <w:szCs w:val="24"/>
          <w:shd w:val="clear" w:color="auto" w:fill="FFFFFF"/>
          <w:lang w:val="en-AU"/>
        </w:rPr>
        <w:t>he/she will have planned absences</w:t>
      </w:r>
      <w:r w:rsidRPr="002C2826">
        <w:rPr>
          <w:rFonts w:ascii="Arial" w:hAnsi="Arial"/>
          <w:color w:val="222222"/>
          <w:sz w:val="24"/>
          <w:szCs w:val="24"/>
          <w:shd w:val="clear" w:color="auto" w:fill="FFFFFF"/>
          <w:lang w:val="en-AU"/>
        </w:rPr>
        <w:t xml:space="preserve"> from clinic)</w:t>
      </w:r>
      <w:r w:rsidR="004260BB">
        <w:rPr>
          <w:rFonts w:ascii="Arial" w:hAnsi="Arial"/>
          <w:color w:val="222222"/>
          <w:sz w:val="24"/>
          <w:szCs w:val="24"/>
          <w:shd w:val="clear" w:color="auto" w:fill="FFFFFF"/>
          <w:lang w:val="en-AU"/>
        </w:rPr>
        <w:t>.</w:t>
      </w:r>
    </w:p>
    <w:p w14:paraId="67F86062" w14:textId="77777777" w:rsidR="0056015A" w:rsidRPr="002C2826" w:rsidRDefault="00983324" w:rsidP="0056015A">
      <w:pPr>
        <w:rPr>
          <w:rFonts w:ascii="Arial" w:hAnsi="Arial"/>
          <w:b/>
          <w:color w:val="222222"/>
          <w:shd w:val="clear" w:color="auto" w:fill="FFFFFF"/>
          <w:lang w:val="en-AU"/>
        </w:rPr>
      </w:pPr>
      <w:r w:rsidRPr="002C2826">
        <w:rPr>
          <w:rFonts w:ascii="Arial" w:hAnsi="Arial"/>
          <w:b/>
          <w:color w:val="222222"/>
          <w:shd w:val="clear" w:color="auto" w:fill="FFFFFF"/>
          <w:lang w:val="en-AU"/>
        </w:rPr>
        <w:t>What is expected of residents?</w:t>
      </w:r>
    </w:p>
    <w:p w14:paraId="3E967EA5" w14:textId="62DE46DC" w:rsidR="00696442" w:rsidRPr="002C2826" w:rsidRDefault="00696442" w:rsidP="0056015A">
      <w:pPr>
        <w:pStyle w:val="ListParagraph"/>
        <w:numPr>
          <w:ilvl w:val="0"/>
          <w:numId w:val="4"/>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Before going away, you should double check that your </w:t>
      </w:r>
      <w:proofErr w:type="spellStart"/>
      <w:r w:rsidRPr="002C2826">
        <w:rPr>
          <w:rFonts w:ascii="Arial" w:hAnsi="Arial"/>
          <w:color w:val="222222"/>
          <w:sz w:val="24"/>
          <w:szCs w:val="24"/>
          <w:shd w:val="clear" w:color="auto" w:fill="FFFFFF"/>
          <w:lang w:val="en-AU"/>
        </w:rPr>
        <w:t>In</w:t>
      </w:r>
      <w:ins w:id="50" w:author="Microsoft Office User" w:date="2017-11-17T11:10:00Z">
        <w:r w:rsidR="00021D94">
          <w:rPr>
            <w:rFonts w:ascii="Arial" w:hAnsi="Arial"/>
            <w:color w:val="222222"/>
            <w:sz w:val="24"/>
            <w:szCs w:val="24"/>
            <w:shd w:val="clear" w:color="auto" w:fill="FFFFFF"/>
            <w:lang w:val="en-AU"/>
          </w:rPr>
          <w:t>b</w:t>
        </w:r>
      </w:ins>
      <w:del w:id="51" w:author="Microsoft Office User" w:date="2017-11-17T11:10:00Z">
        <w:r w:rsidRPr="002C2826" w:rsidDel="00021D94">
          <w:rPr>
            <w:rFonts w:ascii="Arial" w:hAnsi="Arial"/>
            <w:color w:val="222222"/>
            <w:sz w:val="24"/>
            <w:szCs w:val="24"/>
            <w:shd w:val="clear" w:color="auto" w:fill="FFFFFF"/>
            <w:lang w:val="en-AU"/>
          </w:rPr>
          <w:delText xml:space="preserve"> B</w:delText>
        </w:r>
      </w:del>
      <w:r w:rsidRPr="002C2826">
        <w:rPr>
          <w:rFonts w:ascii="Arial" w:hAnsi="Arial"/>
          <w:color w:val="222222"/>
          <w:sz w:val="24"/>
          <w:szCs w:val="24"/>
          <w:shd w:val="clear" w:color="auto" w:fill="FFFFFF"/>
          <w:lang w:val="en-AU"/>
        </w:rPr>
        <w:t>asket</w:t>
      </w:r>
      <w:proofErr w:type="spellEnd"/>
      <w:r w:rsidRPr="002C2826">
        <w:rPr>
          <w:rFonts w:ascii="Arial" w:hAnsi="Arial"/>
          <w:color w:val="222222"/>
          <w:sz w:val="24"/>
          <w:szCs w:val="24"/>
          <w:shd w:val="clear" w:color="auto" w:fill="FFFFFF"/>
          <w:lang w:val="en-AU"/>
        </w:rPr>
        <w:t xml:space="preserve"> will be covered by the “Residents </w:t>
      </w:r>
      <w:r w:rsidR="003C7D5F">
        <w:rPr>
          <w:rFonts w:ascii="Arial" w:hAnsi="Arial"/>
          <w:color w:val="222222"/>
          <w:sz w:val="24"/>
          <w:szCs w:val="24"/>
          <w:shd w:val="clear" w:color="auto" w:fill="FFFFFF"/>
          <w:lang w:val="en-AU"/>
        </w:rPr>
        <w:t xml:space="preserve">- </w:t>
      </w:r>
      <w:r w:rsidR="00BA2AC3">
        <w:rPr>
          <w:rFonts w:ascii="Arial" w:hAnsi="Arial"/>
          <w:color w:val="222222"/>
          <w:sz w:val="24"/>
          <w:szCs w:val="24"/>
          <w:shd w:val="clear" w:color="auto" w:fill="FFFFFF"/>
          <w:lang w:val="en-AU"/>
        </w:rPr>
        <w:t xml:space="preserve">Covering Group.” </w:t>
      </w:r>
      <w:r w:rsidR="002C4E1A">
        <w:rPr>
          <w:rFonts w:ascii="Arial" w:hAnsi="Arial"/>
          <w:color w:val="222222"/>
          <w:sz w:val="24"/>
          <w:szCs w:val="24"/>
          <w:shd w:val="clear" w:color="auto" w:fill="FFFFFF"/>
          <w:lang w:val="en-AU"/>
        </w:rPr>
        <w:t xml:space="preserve">Go to your </w:t>
      </w:r>
      <w:proofErr w:type="spellStart"/>
      <w:r w:rsidR="002C4E1A">
        <w:rPr>
          <w:rFonts w:ascii="Arial" w:hAnsi="Arial"/>
          <w:color w:val="222222"/>
          <w:sz w:val="24"/>
          <w:szCs w:val="24"/>
          <w:shd w:val="clear" w:color="auto" w:fill="FFFFFF"/>
          <w:lang w:val="en-AU"/>
        </w:rPr>
        <w:t>I</w:t>
      </w:r>
      <w:ins w:id="52" w:author="Microsoft Office User" w:date="2017-11-17T11:10:00Z">
        <w:r w:rsidR="00021D94">
          <w:rPr>
            <w:rFonts w:ascii="Arial" w:hAnsi="Arial"/>
            <w:color w:val="222222"/>
            <w:sz w:val="24"/>
            <w:szCs w:val="24"/>
            <w:shd w:val="clear" w:color="auto" w:fill="FFFFFF"/>
            <w:lang w:val="en-AU"/>
          </w:rPr>
          <w:t>nb</w:t>
        </w:r>
      </w:ins>
      <w:del w:id="53" w:author="Microsoft Office User" w:date="2017-11-17T11:10:00Z">
        <w:r w:rsidR="002C4E1A" w:rsidDel="00021D94">
          <w:rPr>
            <w:rFonts w:ascii="Arial" w:hAnsi="Arial"/>
            <w:color w:val="222222"/>
            <w:sz w:val="24"/>
            <w:szCs w:val="24"/>
            <w:shd w:val="clear" w:color="auto" w:fill="FFFFFF"/>
            <w:lang w:val="en-AU"/>
          </w:rPr>
          <w:delText>n B</w:delText>
        </w:r>
      </w:del>
      <w:r w:rsidR="002C4E1A">
        <w:rPr>
          <w:rFonts w:ascii="Arial" w:hAnsi="Arial"/>
          <w:color w:val="222222"/>
          <w:sz w:val="24"/>
          <w:szCs w:val="24"/>
          <w:shd w:val="clear" w:color="auto" w:fill="FFFFFF"/>
          <w:lang w:val="en-AU"/>
        </w:rPr>
        <w:t>asket</w:t>
      </w:r>
      <w:proofErr w:type="spellEnd"/>
      <w:r w:rsidR="002C4E1A">
        <w:rPr>
          <w:rFonts w:ascii="Arial" w:hAnsi="Arial"/>
          <w:color w:val="222222"/>
          <w:sz w:val="24"/>
          <w:szCs w:val="24"/>
          <w:shd w:val="clear" w:color="auto" w:fill="FFFFFF"/>
          <w:lang w:val="en-AU"/>
        </w:rPr>
        <w:t>, click on “Out”, and look through the list of providers to make sure you name (and the appropriate dates) are listed</w:t>
      </w:r>
      <w:r w:rsidR="00DC11FB">
        <w:rPr>
          <w:rFonts w:ascii="Arial" w:hAnsi="Arial"/>
          <w:color w:val="222222"/>
          <w:sz w:val="24"/>
          <w:szCs w:val="24"/>
          <w:shd w:val="clear" w:color="auto" w:fill="FFFFFF"/>
          <w:lang w:val="en-AU"/>
        </w:rPr>
        <w:t xml:space="preserve"> (you can click on the top of the column of providers to get it sorted by name)</w:t>
      </w:r>
      <w:r w:rsidR="002C4E1A">
        <w:rPr>
          <w:rFonts w:ascii="Arial" w:hAnsi="Arial"/>
          <w:color w:val="222222"/>
          <w:sz w:val="24"/>
          <w:szCs w:val="24"/>
          <w:shd w:val="clear" w:color="auto" w:fill="FFFFFF"/>
          <w:lang w:val="en-AU"/>
        </w:rPr>
        <w:t xml:space="preserve">. If you need help doing this, you can ask </w:t>
      </w:r>
      <w:del w:id="54" w:author="Microsoft Office User" w:date="2017-11-17T11:15:00Z">
        <w:r w:rsidR="002C4E1A" w:rsidDel="008F38D9">
          <w:rPr>
            <w:rFonts w:ascii="Arial" w:hAnsi="Arial"/>
            <w:color w:val="222222"/>
            <w:sz w:val="24"/>
            <w:szCs w:val="24"/>
            <w:shd w:val="clear" w:color="auto" w:fill="FFFFFF"/>
            <w:lang w:val="en-AU"/>
          </w:rPr>
          <w:delText>JoAnn</w:delText>
        </w:r>
      </w:del>
      <w:ins w:id="55" w:author="Microsoft Office User" w:date="2017-11-17T11:15:00Z">
        <w:r w:rsidR="008F38D9">
          <w:rPr>
            <w:rFonts w:ascii="Arial" w:hAnsi="Arial"/>
            <w:color w:val="222222"/>
            <w:sz w:val="24"/>
            <w:szCs w:val="24"/>
            <w:shd w:val="clear" w:color="auto" w:fill="FFFFFF"/>
            <w:lang w:val="en-AU"/>
          </w:rPr>
          <w:t>residency staff</w:t>
        </w:r>
      </w:ins>
      <w:r w:rsidR="002C4E1A">
        <w:rPr>
          <w:rFonts w:ascii="Arial" w:hAnsi="Arial"/>
          <w:color w:val="222222"/>
          <w:sz w:val="24"/>
          <w:szCs w:val="24"/>
          <w:shd w:val="clear" w:color="auto" w:fill="FFFFFF"/>
          <w:lang w:val="en-AU"/>
        </w:rPr>
        <w:t>.</w:t>
      </w:r>
    </w:p>
    <w:p w14:paraId="2E856120" w14:textId="186293BC" w:rsidR="002F0ECA" w:rsidRPr="002C2826" w:rsidRDefault="004260BB" w:rsidP="002C2826">
      <w:pPr>
        <w:pStyle w:val="ListParagraph"/>
        <w:numPr>
          <w:ilvl w:val="0"/>
          <w:numId w:val="4"/>
        </w:numPr>
        <w:rPr>
          <w:rFonts w:ascii="Arial" w:hAnsi="Arial"/>
          <w:color w:val="222222"/>
          <w:sz w:val="24"/>
          <w:szCs w:val="24"/>
          <w:shd w:val="clear" w:color="auto" w:fill="FFFFFF"/>
          <w:lang w:val="en-AU"/>
        </w:rPr>
      </w:pPr>
      <w:r>
        <w:rPr>
          <w:rFonts w:ascii="Arial" w:hAnsi="Arial"/>
          <w:color w:val="222222"/>
          <w:sz w:val="24"/>
          <w:szCs w:val="24"/>
          <w:shd w:val="clear" w:color="auto" w:fill="FFFFFF"/>
          <w:lang w:val="en-AU"/>
        </w:rPr>
        <w:t xml:space="preserve">The </w:t>
      </w:r>
      <w:proofErr w:type="spellStart"/>
      <w:r>
        <w:rPr>
          <w:rFonts w:ascii="Arial" w:hAnsi="Arial"/>
          <w:color w:val="222222"/>
          <w:sz w:val="24"/>
          <w:szCs w:val="24"/>
          <w:shd w:val="clear" w:color="auto" w:fill="FFFFFF"/>
          <w:lang w:val="en-AU"/>
        </w:rPr>
        <w:t>In</w:t>
      </w:r>
      <w:ins w:id="56" w:author="Microsoft Office User" w:date="2017-11-17T11:14:00Z">
        <w:r w:rsidR="008F38D9">
          <w:rPr>
            <w:rFonts w:ascii="Arial" w:hAnsi="Arial"/>
            <w:color w:val="222222"/>
            <w:sz w:val="24"/>
            <w:szCs w:val="24"/>
            <w:shd w:val="clear" w:color="auto" w:fill="FFFFFF"/>
            <w:lang w:val="en-AU"/>
          </w:rPr>
          <w:t>b</w:t>
        </w:r>
      </w:ins>
      <w:del w:id="57" w:author="Microsoft Office User" w:date="2017-11-17T11:14:00Z">
        <w:r w:rsidDel="008F38D9">
          <w:rPr>
            <w:rFonts w:ascii="Arial" w:hAnsi="Arial"/>
            <w:color w:val="222222"/>
            <w:sz w:val="24"/>
            <w:szCs w:val="24"/>
            <w:shd w:val="clear" w:color="auto" w:fill="FFFFFF"/>
            <w:lang w:val="en-AU"/>
          </w:rPr>
          <w:delText>-B</w:delText>
        </w:r>
      </w:del>
      <w:r>
        <w:rPr>
          <w:rFonts w:ascii="Arial" w:hAnsi="Arial"/>
          <w:color w:val="222222"/>
          <w:sz w:val="24"/>
          <w:szCs w:val="24"/>
          <w:shd w:val="clear" w:color="auto" w:fill="FFFFFF"/>
          <w:lang w:val="en-AU"/>
        </w:rPr>
        <w:t>asket</w:t>
      </w:r>
      <w:proofErr w:type="spellEnd"/>
      <w:r>
        <w:rPr>
          <w:rFonts w:ascii="Arial" w:hAnsi="Arial"/>
          <w:color w:val="222222"/>
          <w:sz w:val="24"/>
          <w:szCs w:val="24"/>
          <w:shd w:val="clear" w:color="auto" w:fill="FFFFFF"/>
          <w:lang w:val="en-AU"/>
        </w:rPr>
        <w:t xml:space="preserve"> preceptors will not be expected to cover messages that precede your departure. C</w:t>
      </w:r>
      <w:r w:rsidR="0056015A" w:rsidRPr="002C2826">
        <w:rPr>
          <w:rFonts w:ascii="Arial" w:hAnsi="Arial"/>
          <w:color w:val="222222"/>
          <w:sz w:val="24"/>
          <w:szCs w:val="24"/>
          <w:shd w:val="clear" w:color="auto" w:fill="FFFFFF"/>
          <w:lang w:val="en-AU"/>
        </w:rPr>
        <w:t xml:space="preserve">lear up your </w:t>
      </w:r>
      <w:proofErr w:type="spellStart"/>
      <w:r w:rsidR="002F0ECA" w:rsidRPr="002C2826">
        <w:rPr>
          <w:rFonts w:ascii="Arial" w:hAnsi="Arial"/>
          <w:color w:val="222222"/>
          <w:sz w:val="24"/>
          <w:szCs w:val="24"/>
          <w:shd w:val="clear" w:color="auto" w:fill="FFFFFF"/>
          <w:lang w:val="en-AU"/>
        </w:rPr>
        <w:t>In</w:t>
      </w:r>
      <w:ins w:id="58" w:author="Microsoft Office User" w:date="2017-11-17T11:14:00Z">
        <w:r w:rsidR="008F38D9">
          <w:rPr>
            <w:rFonts w:ascii="Arial" w:hAnsi="Arial"/>
            <w:color w:val="222222"/>
            <w:sz w:val="24"/>
            <w:szCs w:val="24"/>
            <w:shd w:val="clear" w:color="auto" w:fill="FFFFFF"/>
            <w:lang w:val="en-AU"/>
          </w:rPr>
          <w:t>b</w:t>
        </w:r>
      </w:ins>
      <w:del w:id="59" w:author="Microsoft Office User" w:date="2017-11-17T11:14:00Z">
        <w:r w:rsidR="002F0ECA" w:rsidRPr="002C2826" w:rsidDel="008F38D9">
          <w:rPr>
            <w:rFonts w:ascii="Arial" w:hAnsi="Arial"/>
            <w:color w:val="222222"/>
            <w:sz w:val="24"/>
            <w:szCs w:val="24"/>
            <w:shd w:val="clear" w:color="auto" w:fill="FFFFFF"/>
            <w:lang w:val="en-AU"/>
          </w:rPr>
          <w:delText xml:space="preserve"> B</w:delText>
        </w:r>
      </w:del>
      <w:r w:rsidR="002F0ECA" w:rsidRPr="002C2826">
        <w:rPr>
          <w:rFonts w:ascii="Arial" w:hAnsi="Arial"/>
          <w:color w:val="222222"/>
          <w:sz w:val="24"/>
          <w:szCs w:val="24"/>
          <w:shd w:val="clear" w:color="auto" w:fill="FFFFFF"/>
          <w:lang w:val="en-AU"/>
        </w:rPr>
        <w:t>asket</w:t>
      </w:r>
      <w:proofErr w:type="spellEnd"/>
      <w:r w:rsidR="0056015A" w:rsidRPr="002C2826">
        <w:rPr>
          <w:rFonts w:ascii="Arial" w:hAnsi="Arial"/>
          <w:color w:val="222222"/>
          <w:sz w:val="24"/>
          <w:szCs w:val="24"/>
          <w:shd w:val="clear" w:color="auto" w:fill="FFFFFF"/>
          <w:lang w:val="en-AU"/>
        </w:rPr>
        <w:t xml:space="preserve"> before going on vacation/elective/nights. </w:t>
      </w:r>
      <w:r w:rsidR="002F0ECA" w:rsidRPr="002C2826">
        <w:rPr>
          <w:rFonts w:ascii="Arial" w:hAnsi="Arial"/>
          <w:color w:val="222222"/>
          <w:sz w:val="24"/>
          <w:szCs w:val="24"/>
          <w:shd w:val="clear" w:color="auto" w:fill="FFFFFF"/>
          <w:lang w:val="en-AU"/>
        </w:rPr>
        <w:t xml:space="preserve">Get help from a preceptor </w:t>
      </w:r>
      <w:r w:rsidR="002F0ECA" w:rsidRPr="002C2826">
        <w:rPr>
          <w:rFonts w:ascii="Arial" w:hAnsi="Arial"/>
          <w:b/>
          <w:color w:val="222222"/>
          <w:sz w:val="24"/>
          <w:szCs w:val="24"/>
          <w:shd w:val="clear" w:color="auto" w:fill="FFFFFF"/>
          <w:lang w:val="en-AU"/>
        </w:rPr>
        <w:t>before</w:t>
      </w:r>
      <w:r w:rsidR="002F0ECA" w:rsidRPr="002C2826">
        <w:rPr>
          <w:rFonts w:ascii="Arial" w:hAnsi="Arial"/>
          <w:color w:val="222222"/>
          <w:sz w:val="24"/>
          <w:szCs w:val="24"/>
          <w:shd w:val="clear" w:color="auto" w:fill="FFFFFF"/>
          <w:lang w:val="en-AU"/>
        </w:rPr>
        <w:t xml:space="preserve"> going away to learn how to handle your </w:t>
      </w:r>
      <w:proofErr w:type="spellStart"/>
      <w:r w:rsidR="002F0ECA" w:rsidRPr="002C2826">
        <w:rPr>
          <w:rFonts w:ascii="Arial" w:hAnsi="Arial"/>
          <w:color w:val="222222"/>
          <w:sz w:val="24"/>
          <w:szCs w:val="24"/>
          <w:shd w:val="clear" w:color="auto" w:fill="FFFFFF"/>
          <w:lang w:val="en-AU"/>
        </w:rPr>
        <w:t>In</w:t>
      </w:r>
      <w:ins w:id="60" w:author="Microsoft Office User" w:date="2017-11-17T11:14:00Z">
        <w:r w:rsidR="008F38D9">
          <w:rPr>
            <w:rFonts w:ascii="Arial" w:hAnsi="Arial"/>
            <w:color w:val="222222"/>
            <w:sz w:val="24"/>
            <w:szCs w:val="24"/>
            <w:shd w:val="clear" w:color="auto" w:fill="FFFFFF"/>
            <w:lang w:val="en-AU"/>
          </w:rPr>
          <w:t>b</w:t>
        </w:r>
      </w:ins>
      <w:del w:id="61" w:author="Microsoft Office User" w:date="2017-11-17T11:14:00Z">
        <w:r w:rsidR="002F0ECA" w:rsidRPr="002C2826" w:rsidDel="008F38D9">
          <w:rPr>
            <w:rFonts w:ascii="Arial" w:hAnsi="Arial"/>
            <w:color w:val="222222"/>
            <w:sz w:val="24"/>
            <w:szCs w:val="24"/>
            <w:shd w:val="clear" w:color="auto" w:fill="FFFFFF"/>
            <w:lang w:val="en-AU"/>
          </w:rPr>
          <w:delText xml:space="preserve"> B</w:delText>
        </w:r>
      </w:del>
      <w:r w:rsidR="002F0ECA" w:rsidRPr="002C2826">
        <w:rPr>
          <w:rFonts w:ascii="Arial" w:hAnsi="Arial"/>
          <w:color w:val="222222"/>
          <w:sz w:val="24"/>
          <w:szCs w:val="24"/>
          <w:shd w:val="clear" w:color="auto" w:fill="FFFFFF"/>
          <w:lang w:val="en-AU"/>
        </w:rPr>
        <w:t>asket</w:t>
      </w:r>
      <w:proofErr w:type="spellEnd"/>
      <w:r w:rsidR="002F0ECA" w:rsidRPr="002C2826">
        <w:rPr>
          <w:rFonts w:ascii="Arial" w:hAnsi="Arial"/>
          <w:color w:val="222222"/>
          <w:sz w:val="24"/>
          <w:szCs w:val="24"/>
          <w:shd w:val="clear" w:color="auto" w:fill="FFFFFF"/>
          <w:lang w:val="en-AU"/>
        </w:rPr>
        <w:t xml:space="preserve"> effectively</w:t>
      </w:r>
      <w:r w:rsidR="002C2826" w:rsidRPr="002C2826">
        <w:rPr>
          <w:rFonts w:ascii="Arial" w:hAnsi="Arial"/>
          <w:color w:val="222222"/>
          <w:sz w:val="24"/>
          <w:szCs w:val="24"/>
          <w:shd w:val="clear" w:color="auto" w:fill="FFFFFF"/>
          <w:lang w:val="en-AU"/>
        </w:rPr>
        <w:t xml:space="preserve">. </w:t>
      </w:r>
      <w:del w:id="62" w:author="Microsoft Office User" w:date="2017-11-17T11:15:00Z">
        <w:r w:rsidDel="008F38D9">
          <w:rPr>
            <w:rFonts w:ascii="Arial" w:hAnsi="Arial"/>
            <w:color w:val="222222"/>
            <w:sz w:val="24"/>
            <w:szCs w:val="24"/>
            <w:shd w:val="clear" w:color="auto" w:fill="FFFFFF"/>
            <w:lang w:val="en-AU"/>
          </w:rPr>
          <w:delText xml:space="preserve">This coverage system will not be sustainable unless </w:delText>
        </w:r>
        <w:r w:rsidR="0079163D" w:rsidDel="008F38D9">
          <w:rPr>
            <w:rFonts w:ascii="Arial" w:hAnsi="Arial"/>
            <w:color w:val="222222"/>
            <w:sz w:val="24"/>
            <w:szCs w:val="24"/>
            <w:shd w:val="clear" w:color="auto" w:fill="FFFFFF"/>
            <w:lang w:val="en-AU"/>
          </w:rPr>
          <w:delText>all residents do this</w:delText>
        </w:r>
        <w:r w:rsidDel="008F38D9">
          <w:rPr>
            <w:rFonts w:ascii="Arial" w:hAnsi="Arial"/>
            <w:color w:val="222222"/>
            <w:sz w:val="24"/>
            <w:szCs w:val="24"/>
            <w:shd w:val="clear" w:color="auto" w:fill="FFFFFF"/>
            <w:lang w:val="en-AU"/>
          </w:rPr>
          <w:delText xml:space="preserve"> consistently.</w:delText>
        </w:r>
      </w:del>
    </w:p>
    <w:p w14:paraId="4DEBD2A7" w14:textId="77777777" w:rsidR="002F0ECA" w:rsidRPr="002C2826" w:rsidRDefault="0079163D" w:rsidP="002F0ECA">
      <w:pPr>
        <w:pStyle w:val="ListParagraph"/>
        <w:numPr>
          <w:ilvl w:val="0"/>
          <w:numId w:val="4"/>
        </w:numPr>
        <w:rPr>
          <w:rFonts w:ascii="Arial" w:hAnsi="Arial"/>
          <w:color w:val="222222"/>
          <w:sz w:val="24"/>
          <w:szCs w:val="24"/>
          <w:shd w:val="clear" w:color="auto" w:fill="FFFFFF"/>
          <w:lang w:val="en-AU"/>
        </w:rPr>
      </w:pPr>
      <w:r>
        <w:rPr>
          <w:rFonts w:ascii="Arial" w:hAnsi="Arial"/>
          <w:color w:val="222222"/>
          <w:sz w:val="24"/>
          <w:szCs w:val="24"/>
          <w:shd w:val="clear" w:color="auto" w:fill="FFFFFF"/>
          <w:lang w:val="en-AU"/>
        </w:rPr>
        <w:t xml:space="preserve">For planned absences, as much as possible, do Schedule II (triplicate) refills in advance: </w:t>
      </w:r>
      <w:r w:rsidR="00517644">
        <w:rPr>
          <w:rFonts w:ascii="Arial" w:hAnsi="Arial"/>
          <w:color w:val="222222"/>
          <w:sz w:val="24"/>
          <w:szCs w:val="24"/>
          <w:shd w:val="clear" w:color="auto" w:fill="FFFFFF"/>
          <w:lang w:val="en-AU"/>
        </w:rPr>
        <w:t>w</w:t>
      </w:r>
      <w:r>
        <w:rPr>
          <w:rFonts w:ascii="Arial" w:hAnsi="Arial"/>
          <w:color w:val="222222"/>
          <w:sz w:val="24"/>
          <w:szCs w:val="24"/>
          <w:shd w:val="clear" w:color="auto" w:fill="FFFFFF"/>
          <w:lang w:val="en-AU"/>
        </w:rPr>
        <w:t>rite a se</w:t>
      </w:r>
      <w:r w:rsidR="00A241AE">
        <w:rPr>
          <w:rFonts w:ascii="Arial" w:hAnsi="Arial"/>
          <w:color w:val="222222"/>
          <w:sz w:val="24"/>
          <w:szCs w:val="24"/>
          <w:shd w:val="clear" w:color="auto" w:fill="FFFFFF"/>
          <w:lang w:val="en-AU"/>
        </w:rPr>
        <w:t xml:space="preserve">cond prescription </w:t>
      </w:r>
      <w:r w:rsidR="002C4E1A">
        <w:rPr>
          <w:rFonts w:ascii="Arial" w:hAnsi="Arial"/>
          <w:color w:val="222222"/>
          <w:sz w:val="24"/>
          <w:szCs w:val="24"/>
          <w:shd w:val="clear" w:color="auto" w:fill="FFFFFF"/>
          <w:lang w:val="en-AU"/>
        </w:rPr>
        <w:t>that specifies the date when the patient can fill the medicine</w:t>
      </w:r>
      <w:r>
        <w:rPr>
          <w:rFonts w:ascii="Arial" w:hAnsi="Arial"/>
          <w:color w:val="222222"/>
          <w:sz w:val="24"/>
          <w:szCs w:val="24"/>
          <w:shd w:val="clear" w:color="auto" w:fill="FFFFFF"/>
          <w:lang w:val="en-AU"/>
        </w:rPr>
        <w:t xml:space="preserve"> (this can be given to the patient in advance</w:t>
      </w:r>
      <w:r w:rsidR="002C4E1A">
        <w:rPr>
          <w:rFonts w:ascii="Arial" w:hAnsi="Arial"/>
          <w:color w:val="222222"/>
          <w:sz w:val="24"/>
          <w:szCs w:val="24"/>
          <w:shd w:val="clear" w:color="auto" w:fill="FFFFFF"/>
          <w:lang w:val="en-AU"/>
        </w:rPr>
        <w:t>. However, do not post-date the actual prescription, which is illegal</w:t>
      </w:r>
      <w:r>
        <w:rPr>
          <w:rFonts w:ascii="Arial" w:hAnsi="Arial"/>
          <w:color w:val="222222"/>
          <w:sz w:val="24"/>
          <w:szCs w:val="24"/>
          <w:shd w:val="clear" w:color="auto" w:fill="FFFFFF"/>
          <w:lang w:val="en-AU"/>
        </w:rPr>
        <w:t>).</w:t>
      </w:r>
    </w:p>
    <w:p w14:paraId="6AFD3C30" w14:textId="77777777" w:rsidR="00C1159B" w:rsidRPr="004D4554" w:rsidRDefault="002F0ECA" w:rsidP="0056015A">
      <w:pPr>
        <w:pStyle w:val="ListParagraph"/>
        <w:numPr>
          <w:ilvl w:val="0"/>
          <w:numId w:val="4"/>
        </w:numPr>
        <w:rPr>
          <w:rFonts w:ascii="Arial" w:hAnsi="Arial"/>
          <w:color w:val="222222"/>
          <w:sz w:val="24"/>
          <w:szCs w:val="24"/>
          <w:shd w:val="clear" w:color="auto" w:fill="FFFFFF"/>
          <w:lang w:val="en-AU"/>
        </w:rPr>
      </w:pPr>
      <w:r w:rsidRPr="002C2826">
        <w:rPr>
          <w:rFonts w:ascii="Arial" w:hAnsi="Arial"/>
          <w:color w:val="222222"/>
          <w:sz w:val="24"/>
          <w:szCs w:val="24"/>
          <w:shd w:val="clear" w:color="auto" w:fill="FFFFFF"/>
          <w:lang w:val="en-AU"/>
        </w:rPr>
        <w:t xml:space="preserve">If you are on a night rotation, if time </w:t>
      </w:r>
      <w:r w:rsidR="002C2826" w:rsidRPr="002C2826">
        <w:rPr>
          <w:rFonts w:ascii="Arial" w:hAnsi="Arial"/>
          <w:color w:val="222222"/>
          <w:sz w:val="24"/>
          <w:szCs w:val="24"/>
          <w:shd w:val="clear" w:color="auto" w:fill="FFFFFF"/>
          <w:lang w:val="en-AU"/>
        </w:rPr>
        <w:t>permits, help out with handling messages, especially easy ones, like normal labs (or mildly abnormal labs that do not need immediate response) or “Hospital ADTs”. You can “postpone” messages that do not need immediate response for you to handle when your night rotation is over.</w:t>
      </w:r>
    </w:p>
    <w:p w14:paraId="0FFAF061" w14:textId="04514BAE" w:rsidR="00C1159B" w:rsidRPr="002C2826" w:rsidRDefault="00C1159B" w:rsidP="0056015A">
      <w:pPr>
        <w:rPr>
          <w:rFonts w:ascii="Arial" w:hAnsi="Arial"/>
          <w:color w:val="222222"/>
          <w:lang w:val="en-AU"/>
        </w:rPr>
      </w:pPr>
      <w:r w:rsidRPr="002C2826">
        <w:rPr>
          <w:rFonts w:ascii="Arial" w:hAnsi="Arial"/>
          <w:b/>
          <w:color w:val="222222"/>
          <w:lang w:val="en-AU"/>
        </w:rPr>
        <w:t xml:space="preserve">Why </w:t>
      </w:r>
      <w:r w:rsidR="002F0ECA" w:rsidRPr="002C2826">
        <w:rPr>
          <w:rFonts w:ascii="Arial" w:hAnsi="Arial"/>
          <w:b/>
          <w:color w:val="222222"/>
          <w:lang w:val="en-AU"/>
        </w:rPr>
        <w:t>will</w:t>
      </w:r>
      <w:r w:rsidRPr="002C2826">
        <w:rPr>
          <w:rFonts w:ascii="Arial" w:hAnsi="Arial"/>
          <w:b/>
          <w:color w:val="222222"/>
          <w:lang w:val="en-AU"/>
        </w:rPr>
        <w:t xml:space="preserve"> </w:t>
      </w:r>
      <w:r w:rsidR="002F0ECA" w:rsidRPr="002C2826">
        <w:rPr>
          <w:rFonts w:ascii="Arial" w:hAnsi="Arial"/>
          <w:b/>
          <w:color w:val="222222"/>
          <w:lang w:val="en-AU"/>
        </w:rPr>
        <w:t xml:space="preserve">preceptors cover the </w:t>
      </w:r>
      <w:proofErr w:type="spellStart"/>
      <w:r w:rsidR="002F0ECA" w:rsidRPr="002C2826">
        <w:rPr>
          <w:rFonts w:ascii="Arial" w:hAnsi="Arial"/>
          <w:b/>
          <w:color w:val="222222"/>
          <w:lang w:val="en-AU"/>
        </w:rPr>
        <w:t>In</w:t>
      </w:r>
      <w:ins w:id="63" w:author="Microsoft Office User" w:date="2017-11-17T11:15:00Z">
        <w:r w:rsidR="008F38D9">
          <w:rPr>
            <w:rFonts w:ascii="Arial" w:hAnsi="Arial"/>
            <w:b/>
            <w:color w:val="222222"/>
            <w:lang w:val="en-AU"/>
          </w:rPr>
          <w:t>b</w:t>
        </w:r>
      </w:ins>
      <w:del w:id="64" w:author="Microsoft Office User" w:date="2017-11-17T11:15:00Z">
        <w:r w:rsidR="002F0ECA" w:rsidRPr="002C2826" w:rsidDel="008F38D9">
          <w:rPr>
            <w:rFonts w:ascii="Arial" w:hAnsi="Arial"/>
            <w:b/>
            <w:color w:val="222222"/>
            <w:lang w:val="en-AU"/>
          </w:rPr>
          <w:delText xml:space="preserve"> B</w:delText>
        </w:r>
      </w:del>
      <w:r w:rsidR="002F0ECA" w:rsidRPr="002C2826">
        <w:rPr>
          <w:rFonts w:ascii="Arial" w:hAnsi="Arial"/>
          <w:b/>
          <w:color w:val="222222"/>
          <w:lang w:val="en-AU"/>
        </w:rPr>
        <w:t>askets</w:t>
      </w:r>
      <w:proofErr w:type="spellEnd"/>
      <w:r w:rsidR="002F0ECA" w:rsidRPr="002C2826">
        <w:rPr>
          <w:rFonts w:ascii="Arial" w:hAnsi="Arial"/>
          <w:b/>
          <w:color w:val="222222"/>
          <w:lang w:val="en-AU"/>
        </w:rPr>
        <w:t xml:space="preserve"> of </w:t>
      </w:r>
      <w:r w:rsidRPr="002C2826">
        <w:rPr>
          <w:rFonts w:ascii="Arial" w:hAnsi="Arial"/>
          <w:b/>
          <w:color w:val="222222"/>
          <w:lang w:val="en-AU"/>
        </w:rPr>
        <w:t xml:space="preserve">residents who are nights, if they are still </w:t>
      </w:r>
      <w:r w:rsidR="002C2826" w:rsidRPr="002C2826">
        <w:rPr>
          <w:rFonts w:ascii="Arial" w:hAnsi="Arial"/>
          <w:b/>
          <w:color w:val="222222"/>
          <w:lang w:val="en-AU"/>
        </w:rPr>
        <w:t xml:space="preserve">able to access </w:t>
      </w:r>
      <w:proofErr w:type="spellStart"/>
      <w:r w:rsidR="002C2826" w:rsidRPr="002C2826">
        <w:rPr>
          <w:rFonts w:ascii="Arial" w:hAnsi="Arial"/>
          <w:b/>
          <w:color w:val="222222"/>
          <w:lang w:val="en-AU"/>
        </w:rPr>
        <w:t>ccLink</w:t>
      </w:r>
      <w:proofErr w:type="spellEnd"/>
      <w:r w:rsidRPr="002C2826">
        <w:rPr>
          <w:rFonts w:ascii="Arial" w:hAnsi="Arial"/>
          <w:b/>
          <w:color w:val="222222"/>
          <w:lang w:val="en-AU"/>
        </w:rPr>
        <w:t>?</w:t>
      </w:r>
    </w:p>
    <w:p w14:paraId="28E4854B" w14:textId="3DD0F8F3" w:rsidR="002C2826" w:rsidRPr="002C2826" w:rsidRDefault="002C2826" w:rsidP="002C2826">
      <w:pPr>
        <w:pStyle w:val="ListParagraph"/>
        <w:numPr>
          <w:ilvl w:val="0"/>
          <w:numId w:val="6"/>
        </w:numPr>
        <w:rPr>
          <w:rFonts w:ascii="Arial" w:hAnsi="Arial"/>
          <w:color w:val="222222"/>
          <w:sz w:val="24"/>
          <w:szCs w:val="24"/>
          <w:lang w:val="en-AU"/>
        </w:rPr>
      </w:pPr>
      <w:r w:rsidRPr="002C2826">
        <w:rPr>
          <w:rFonts w:ascii="Arial" w:hAnsi="Arial"/>
          <w:color w:val="222222"/>
          <w:sz w:val="24"/>
          <w:szCs w:val="24"/>
          <w:lang w:val="en-AU"/>
        </w:rPr>
        <w:t xml:space="preserve">Nights in the hospital are very busy, with just 3 residents covering virtually the whole hospital. Night rotations are physically and emotionally demanding because of the shift in sleep cycle. We cannot expect those residents to do their </w:t>
      </w:r>
      <w:proofErr w:type="spellStart"/>
      <w:r w:rsidRPr="002C2826">
        <w:rPr>
          <w:rFonts w:ascii="Arial" w:hAnsi="Arial"/>
          <w:color w:val="222222"/>
          <w:sz w:val="24"/>
          <w:szCs w:val="24"/>
          <w:lang w:val="en-AU"/>
        </w:rPr>
        <w:t>In</w:t>
      </w:r>
      <w:ins w:id="65" w:author="Microsoft Office User" w:date="2017-11-17T11:15:00Z">
        <w:r w:rsidR="008F38D9">
          <w:rPr>
            <w:rFonts w:ascii="Arial" w:hAnsi="Arial"/>
            <w:color w:val="222222"/>
            <w:sz w:val="24"/>
            <w:szCs w:val="24"/>
            <w:lang w:val="en-AU"/>
          </w:rPr>
          <w:t>b</w:t>
        </w:r>
      </w:ins>
      <w:del w:id="66" w:author="Microsoft Office User" w:date="2017-11-17T11:15:00Z">
        <w:r w:rsidRPr="002C2826" w:rsidDel="008F38D9">
          <w:rPr>
            <w:rFonts w:ascii="Arial" w:hAnsi="Arial"/>
            <w:color w:val="222222"/>
            <w:sz w:val="24"/>
            <w:szCs w:val="24"/>
            <w:lang w:val="en-AU"/>
          </w:rPr>
          <w:delText xml:space="preserve"> B</w:delText>
        </w:r>
      </w:del>
      <w:r w:rsidRPr="002C2826">
        <w:rPr>
          <w:rFonts w:ascii="Arial" w:hAnsi="Arial"/>
          <w:color w:val="222222"/>
          <w:sz w:val="24"/>
          <w:szCs w:val="24"/>
          <w:lang w:val="en-AU"/>
        </w:rPr>
        <w:t>askets</w:t>
      </w:r>
      <w:proofErr w:type="spellEnd"/>
      <w:r w:rsidR="00517644">
        <w:rPr>
          <w:rFonts w:ascii="Arial" w:hAnsi="Arial"/>
          <w:color w:val="222222"/>
          <w:sz w:val="24"/>
          <w:szCs w:val="24"/>
          <w:lang w:val="en-AU"/>
        </w:rPr>
        <w:t>.</w:t>
      </w:r>
    </w:p>
    <w:p w14:paraId="61DA4FBB" w14:textId="77777777" w:rsidR="002C2826" w:rsidRPr="002C2826" w:rsidRDefault="002C2826" w:rsidP="002C2826">
      <w:pPr>
        <w:pStyle w:val="ListParagraph"/>
        <w:numPr>
          <w:ilvl w:val="0"/>
          <w:numId w:val="6"/>
        </w:numPr>
        <w:rPr>
          <w:rFonts w:ascii="Arial" w:hAnsi="Arial"/>
          <w:color w:val="222222"/>
          <w:sz w:val="24"/>
          <w:szCs w:val="24"/>
          <w:lang w:val="en-AU"/>
        </w:rPr>
      </w:pPr>
      <w:r w:rsidRPr="002C2826">
        <w:rPr>
          <w:rFonts w:ascii="Arial" w:hAnsi="Arial"/>
          <w:color w:val="222222"/>
          <w:sz w:val="24"/>
          <w:szCs w:val="24"/>
          <w:lang w:val="en-AU"/>
        </w:rPr>
        <w:t>In the middle of a night, the resident will not have a preceptor to help them, especially if they need a co-signature for a prescription</w:t>
      </w:r>
      <w:r w:rsidR="000E69A4">
        <w:rPr>
          <w:rFonts w:ascii="Arial" w:hAnsi="Arial"/>
          <w:color w:val="222222"/>
          <w:sz w:val="24"/>
          <w:szCs w:val="24"/>
          <w:lang w:val="en-AU"/>
        </w:rPr>
        <w:t>, and it is difficult to do refills for controlled substances from the hospital.</w:t>
      </w:r>
    </w:p>
    <w:p w14:paraId="711754F8" w14:textId="05F0D1F8" w:rsidR="00D9240F" w:rsidRPr="00D9240F" w:rsidRDefault="002C2826" w:rsidP="00D9240F">
      <w:pPr>
        <w:pStyle w:val="ListParagraph"/>
        <w:numPr>
          <w:ilvl w:val="0"/>
          <w:numId w:val="6"/>
        </w:numPr>
        <w:rPr>
          <w:rFonts w:ascii="Arial" w:hAnsi="Arial"/>
          <w:color w:val="222222"/>
          <w:sz w:val="24"/>
          <w:szCs w:val="24"/>
          <w:lang w:val="en-AU"/>
          <w:rPrChange w:id="67" w:author="Tai Roe" w:date="2017-11-30T13:44:00Z">
            <w:rPr>
              <w:lang w:val="en-AU"/>
            </w:rPr>
          </w:rPrChange>
        </w:rPr>
      </w:pPr>
      <w:r w:rsidRPr="002C2826">
        <w:rPr>
          <w:rFonts w:ascii="Arial" w:hAnsi="Arial"/>
          <w:color w:val="222222"/>
          <w:sz w:val="24"/>
          <w:szCs w:val="24"/>
          <w:lang w:val="en-AU"/>
        </w:rPr>
        <w:t>The patients need access to a doctor who can answer their questions during the daytime</w:t>
      </w:r>
      <w:r w:rsidR="00517644">
        <w:rPr>
          <w:rFonts w:ascii="Arial" w:hAnsi="Arial"/>
          <w:color w:val="222222"/>
          <w:sz w:val="24"/>
          <w:szCs w:val="24"/>
          <w:lang w:val="en-AU"/>
        </w:rPr>
        <w:t>.</w:t>
      </w:r>
    </w:p>
    <w:p w14:paraId="002E15B0" w14:textId="3CDD2046" w:rsidR="00094B50" w:rsidDel="00D9240F" w:rsidRDefault="00D9240F" w:rsidP="00094B50">
      <w:pPr>
        <w:rPr>
          <w:del w:id="68" w:author="Microsoft Office User" w:date="2017-11-17T11:16:00Z"/>
          <w:rFonts w:ascii="Arial" w:hAnsi="Arial"/>
          <w:b/>
          <w:color w:val="222222"/>
          <w:lang w:val="en-AU"/>
        </w:rPr>
      </w:pPr>
      <w:ins w:id="69" w:author="Tai Roe" w:date="2017-11-30T13:44:00Z">
        <w:r>
          <w:rPr>
            <w:rFonts w:ascii="Arial" w:hAnsi="Arial"/>
            <w:b/>
            <w:color w:val="222222"/>
            <w:lang w:val="en-AU"/>
          </w:rPr>
          <w:t xml:space="preserve">If you are a new preceptor and find that you do not have access to </w:t>
        </w:r>
      </w:ins>
      <w:ins w:id="70" w:author="Tai Roe" w:date="2017-11-30T13:45:00Z">
        <w:r>
          <w:rPr>
            <w:rFonts w:ascii="Arial" w:hAnsi="Arial"/>
            <w:b/>
            <w:color w:val="222222"/>
            <w:lang w:val="en-AU"/>
          </w:rPr>
          <w:t xml:space="preserve">“Residents – covering </w:t>
        </w:r>
        <w:proofErr w:type="spellStart"/>
        <w:r>
          <w:rPr>
            <w:rFonts w:ascii="Arial" w:hAnsi="Arial"/>
            <w:b/>
            <w:color w:val="222222"/>
            <w:lang w:val="en-AU"/>
          </w:rPr>
          <w:t>group”</w:t>
        </w:r>
      </w:ins>
    </w:p>
    <w:p w14:paraId="0A2BEFA1" w14:textId="79802F06" w:rsidR="00D9240F" w:rsidRDefault="00D9240F">
      <w:pPr>
        <w:pStyle w:val="ListParagraph"/>
        <w:numPr>
          <w:ilvl w:val="0"/>
          <w:numId w:val="7"/>
        </w:numPr>
        <w:rPr>
          <w:ins w:id="71" w:author="Tai Roe" w:date="2017-11-30T13:47:00Z"/>
          <w:rFonts w:ascii="Arial" w:hAnsi="Arial"/>
          <w:color w:val="222222"/>
          <w:lang w:val="en-AU"/>
        </w:rPr>
        <w:pPrChange w:id="72" w:author="Tai Roe" w:date="2017-11-30T13:45:00Z">
          <w:pPr/>
        </w:pPrChange>
      </w:pPr>
      <w:ins w:id="73" w:author="Tai Roe" w:date="2017-11-30T13:45:00Z">
        <w:r>
          <w:rPr>
            <w:rFonts w:ascii="Arial" w:hAnsi="Arial"/>
            <w:color w:val="222222"/>
            <w:lang w:val="en-AU"/>
          </w:rPr>
          <w:t>Submit</w:t>
        </w:r>
        <w:proofErr w:type="spellEnd"/>
        <w:r>
          <w:rPr>
            <w:rFonts w:ascii="Arial" w:hAnsi="Arial"/>
            <w:color w:val="222222"/>
            <w:lang w:val="en-AU"/>
          </w:rPr>
          <w:t xml:space="preserve"> a Help Desk ticket indicating that you are a new </w:t>
        </w:r>
      </w:ins>
      <w:ins w:id="74" w:author="Tai Roe" w:date="2017-11-30T13:46:00Z">
        <w:r>
          <w:rPr>
            <w:rFonts w:ascii="Arial" w:hAnsi="Arial"/>
            <w:color w:val="222222"/>
            <w:lang w:val="en-AU"/>
          </w:rPr>
          <w:t>preceptor</w:t>
        </w:r>
      </w:ins>
      <w:ins w:id="75" w:author="Tai Roe" w:date="2017-11-30T13:45:00Z">
        <w:r>
          <w:rPr>
            <w:rFonts w:ascii="Arial" w:hAnsi="Arial"/>
            <w:color w:val="222222"/>
            <w:lang w:val="en-AU"/>
          </w:rPr>
          <w:t xml:space="preserve"> </w:t>
        </w:r>
      </w:ins>
      <w:ins w:id="76" w:author="Tai Roe" w:date="2017-11-30T13:46:00Z">
        <w:r>
          <w:rPr>
            <w:rFonts w:ascii="Arial" w:hAnsi="Arial"/>
            <w:color w:val="222222"/>
            <w:lang w:val="en-AU"/>
          </w:rPr>
          <w:t xml:space="preserve">and need access to the “Residents </w:t>
        </w:r>
      </w:ins>
      <w:ins w:id="77" w:author="Tai Roe" w:date="2017-11-30T13:47:00Z">
        <w:r>
          <w:rPr>
            <w:rFonts w:ascii="Arial" w:hAnsi="Arial"/>
            <w:color w:val="222222"/>
            <w:lang w:val="en-AU"/>
          </w:rPr>
          <w:t>–</w:t>
        </w:r>
      </w:ins>
      <w:ins w:id="78" w:author="Tai Roe" w:date="2017-11-30T13:46:00Z">
        <w:r>
          <w:rPr>
            <w:rFonts w:ascii="Arial" w:hAnsi="Arial"/>
            <w:color w:val="222222"/>
            <w:lang w:val="en-AU"/>
          </w:rPr>
          <w:t xml:space="preserve"> </w:t>
        </w:r>
      </w:ins>
      <w:ins w:id="79" w:author="Tai Roe" w:date="2017-11-30T13:47:00Z">
        <w:r>
          <w:rPr>
            <w:rFonts w:ascii="Arial" w:hAnsi="Arial"/>
            <w:color w:val="222222"/>
            <w:lang w:val="en-AU"/>
          </w:rPr>
          <w:t>Covering Group”</w:t>
        </w:r>
      </w:ins>
      <w:ins w:id="80" w:author="Tai Roe" w:date="2017-11-30T13:49:00Z">
        <w:r>
          <w:rPr>
            <w:rFonts w:ascii="Arial" w:hAnsi="Arial"/>
            <w:color w:val="222222"/>
            <w:lang w:val="en-AU"/>
          </w:rPr>
          <w:t xml:space="preserve">. In the upper right corner of </w:t>
        </w:r>
        <w:proofErr w:type="spellStart"/>
        <w:r>
          <w:rPr>
            <w:rFonts w:ascii="Arial" w:hAnsi="Arial"/>
            <w:color w:val="222222"/>
            <w:lang w:val="en-AU"/>
          </w:rPr>
          <w:t>ccLink</w:t>
        </w:r>
        <w:proofErr w:type="spellEnd"/>
        <w:r>
          <w:rPr>
            <w:rFonts w:ascii="Arial" w:hAnsi="Arial"/>
            <w:color w:val="222222"/>
            <w:lang w:val="en-AU"/>
          </w:rPr>
          <w:t xml:space="preserve"> is the “Help Desk” option for filing tickets.</w:t>
        </w:r>
      </w:ins>
    </w:p>
    <w:p w14:paraId="3F45D9B0" w14:textId="180B9D48" w:rsidR="00D9240F" w:rsidRDefault="00D9240F">
      <w:pPr>
        <w:pStyle w:val="ListParagraph"/>
        <w:numPr>
          <w:ilvl w:val="0"/>
          <w:numId w:val="7"/>
        </w:numPr>
        <w:rPr>
          <w:ins w:id="81" w:author="Tai Roe" w:date="2017-11-30T13:48:00Z"/>
          <w:rFonts w:ascii="Arial" w:hAnsi="Arial"/>
          <w:color w:val="222222"/>
          <w:lang w:val="en-AU"/>
        </w:rPr>
        <w:pPrChange w:id="82" w:author="Tai Roe" w:date="2017-11-30T13:45:00Z">
          <w:pPr/>
        </w:pPrChange>
      </w:pPr>
      <w:ins w:id="83" w:author="Tai Roe" w:date="2017-11-30T13:47:00Z">
        <w:r>
          <w:rPr>
            <w:rFonts w:ascii="Arial" w:hAnsi="Arial"/>
            <w:color w:val="222222"/>
            <w:lang w:val="en-AU"/>
          </w:rPr>
          <w:t xml:space="preserve">Since </w:t>
        </w:r>
      </w:ins>
      <w:ins w:id="84" w:author="Tai Roe" w:date="2017-11-30T13:49:00Z">
        <w:r>
          <w:rPr>
            <w:rFonts w:ascii="Arial" w:hAnsi="Arial"/>
            <w:color w:val="222222"/>
            <w:lang w:val="en-AU"/>
          </w:rPr>
          <w:t>obtaining access</w:t>
        </w:r>
      </w:ins>
      <w:ins w:id="85" w:author="Tai Roe" w:date="2017-11-30T13:47:00Z">
        <w:r>
          <w:rPr>
            <w:rFonts w:ascii="Arial" w:hAnsi="Arial"/>
            <w:color w:val="222222"/>
            <w:lang w:val="en-AU"/>
          </w:rPr>
          <w:t xml:space="preserve"> may take a day or two to take effect, and if right now you need to help cover resident </w:t>
        </w:r>
        <w:proofErr w:type="spellStart"/>
        <w:r>
          <w:rPr>
            <w:rFonts w:ascii="Arial" w:hAnsi="Arial"/>
            <w:color w:val="222222"/>
            <w:lang w:val="en-AU"/>
          </w:rPr>
          <w:t>inbaskets</w:t>
        </w:r>
        <w:proofErr w:type="spellEnd"/>
        <w:r>
          <w:rPr>
            <w:rFonts w:ascii="Arial" w:hAnsi="Arial"/>
            <w:color w:val="222222"/>
            <w:lang w:val="en-AU"/>
          </w:rPr>
          <w:t xml:space="preserve">, </w:t>
        </w:r>
      </w:ins>
      <w:ins w:id="86" w:author="Tai Roe" w:date="2017-11-30T13:48:00Z">
        <w:r>
          <w:rPr>
            <w:rFonts w:ascii="Arial" w:hAnsi="Arial"/>
            <w:color w:val="222222"/>
            <w:lang w:val="en-AU"/>
          </w:rPr>
          <w:t xml:space="preserve">you have two options for figuring out which resident </w:t>
        </w:r>
        <w:proofErr w:type="spellStart"/>
        <w:r>
          <w:rPr>
            <w:rFonts w:ascii="Arial" w:hAnsi="Arial"/>
            <w:color w:val="222222"/>
            <w:lang w:val="en-AU"/>
          </w:rPr>
          <w:t>inbaskets</w:t>
        </w:r>
        <w:proofErr w:type="spellEnd"/>
        <w:r>
          <w:rPr>
            <w:rFonts w:ascii="Arial" w:hAnsi="Arial"/>
            <w:color w:val="222222"/>
            <w:lang w:val="en-AU"/>
          </w:rPr>
          <w:t xml:space="preserve"> you should “attach” to your </w:t>
        </w:r>
        <w:proofErr w:type="spellStart"/>
        <w:r>
          <w:rPr>
            <w:rFonts w:ascii="Arial" w:hAnsi="Arial"/>
            <w:color w:val="222222"/>
            <w:lang w:val="en-AU"/>
          </w:rPr>
          <w:t>inbasket</w:t>
        </w:r>
        <w:proofErr w:type="spellEnd"/>
        <w:r>
          <w:rPr>
            <w:rFonts w:ascii="Arial" w:hAnsi="Arial"/>
            <w:color w:val="222222"/>
            <w:lang w:val="en-AU"/>
          </w:rPr>
          <w:t>:</w:t>
        </w:r>
      </w:ins>
    </w:p>
    <w:p w14:paraId="6962E88D" w14:textId="625F6DC4" w:rsidR="00D9240F" w:rsidRDefault="00D9240F">
      <w:pPr>
        <w:pStyle w:val="ListParagraph"/>
        <w:numPr>
          <w:ilvl w:val="1"/>
          <w:numId w:val="7"/>
        </w:numPr>
        <w:rPr>
          <w:ins w:id="87" w:author="Tai Roe" w:date="2017-11-30T13:52:00Z"/>
          <w:rFonts w:ascii="Arial" w:hAnsi="Arial"/>
          <w:color w:val="222222"/>
          <w:lang w:val="en-AU"/>
        </w:rPr>
        <w:pPrChange w:id="88" w:author="Tai Roe" w:date="2017-11-30T13:48:00Z">
          <w:pPr/>
        </w:pPrChange>
      </w:pPr>
      <w:ins w:id="89" w:author="Tai Roe" w:date="2017-11-30T13:48:00Z">
        <w:r>
          <w:rPr>
            <w:rFonts w:ascii="Arial" w:hAnsi="Arial"/>
            <w:color w:val="222222"/>
            <w:lang w:val="en-AU"/>
          </w:rPr>
          <w:lastRenderedPageBreak/>
          <w:t xml:space="preserve">Go to the “Resident Time-Off” calendar to see who is off. </w:t>
        </w:r>
      </w:ins>
      <w:ins w:id="90" w:author="Tai Roe" w:date="2017-11-30T13:50:00Z">
        <w:r>
          <w:rPr>
            <w:rFonts w:ascii="Arial" w:hAnsi="Arial"/>
            <w:color w:val="222222"/>
            <w:lang w:val="en-AU"/>
          </w:rPr>
          <w:t xml:space="preserve">You also need to add the </w:t>
        </w:r>
        <w:proofErr w:type="spellStart"/>
        <w:r>
          <w:rPr>
            <w:rFonts w:ascii="Arial" w:hAnsi="Arial"/>
            <w:color w:val="222222"/>
            <w:lang w:val="en-AU"/>
          </w:rPr>
          <w:t>inbasket</w:t>
        </w:r>
        <w:proofErr w:type="spellEnd"/>
        <w:r>
          <w:rPr>
            <w:rFonts w:ascii="Arial" w:hAnsi="Arial"/>
            <w:color w:val="222222"/>
            <w:lang w:val="en-AU"/>
          </w:rPr>
          <w:t xml:space="preserve"> for the R1 who is at </w:t>
        </w:r>
      </w:ins>
      <w:ins w:id="91" w:author="Tai Roe" w:date="2017-11-30T13:56:00Z">
        <w:r w:rsidR="00E01E00">
          <w:rPr>
            <w:rFonts w:ascii="Arial" w:hAnsi="Arial"/>
            <w:color w:val="222222"/>
            <w:lang w:val="en-AU"/>
          </w:rPr>
          <w:t>Children’s Hospital Oakland (CHO)</w:t>
        </w:r>
      </w:ins>
      <w:ins w:id="92" w:author="Tai Roe" w:date="2017-11-30T13:50:00Z">
        <w:r>
          <w:rPr>
            <w:rFonts w:ascii="Arial" w:hAnsi="Arial"/>
            <w:color w:val="222222"/>
            <w:lang w:val="en-AU"/>
          </w:rPr>
          <w:t>, which you can determine from Amion.com (type “</w:t>
        </w:r>
        <w:proofErr w:type="spellStart"/>
        <w:r>
          <w:rPr>
            <w:rFonts w:ascii="Arial" w:hAnsi="Arial"/>
            <w:color w:val="222222"/>
            <w:lang w:val="en-AU"/>
          </w:rPr>
          <w:t>ccfp</w:t>
        </w:r>
        <w:proofErr w:type="spellEnd"/>
        <w:r>
          <w:rPr>
            <w:rFonts w:ascii="Arial" w:hAnsi="Arial"/>
            <w:color w:val="222222"/>
            <w:lang w:val="en-AU"/>
          </w:rPr>
          <w:t>”</w:t>
        </w:r>
      </w:ins>
      <w:ins w:id="93" w:author="Tai Roe" w:date="2017-11-30T13:51:00Z">
        <w:r>
          <w:rPr>
            <w:rFonts w:ascii="Arial" w:hAnsi="Arial"/>
            <w:color w:val="222222"/>
            <w:lang w:val="en-AU"/>
          </w:rPr>
          <w:t xml:space="preserve"> as the </w:t>
        </w:r>
        <w:r w:rsidR="00E01E00">
          <w:rPr>
            <w:rFonts w:ascii="Arial" w:hAnsi="Arial"/>
            <w:color w:val="222222"/>
            <w:lang w:val="en-AU"/>
          </w:rPr>
          <w:t>login, then click on “Block”, then look for who in the current block is at “</w:t>
        </w:r>
        <w:proofErr w:type="spellStart"/>
        <w:r w:rsidR="00E01E00">
          <w:rPr>
            <w:rFonts w:ascii="Arial" w:hAnsi="Arial"/>
            <w:color w:val="222222"/>
            <w:lang w:val="en-AU"/>
          </w:rPr>
          <w:t>PEDS</w:t>
        </w:r>
        <w:proofErr w:type="spellEnd"/>
        <w:r w:rsidR="00E01E00">
          <w:rPr>
            <w:rFonts w:ascii="Arial" w:hAnsi="Arial"/>
            <w:color w:val="222222"/>
            <w:lang w:val="en-AU"/>
          </w:rPr>
          <w:t xml:space="preserve"> CHO</w:t>
        </w:r>
      </w:ins>
      <w:ins w:id="94" w:author="Tai Roe" w:date="2017-11-30T13:52:00Z">
        <w:r w:rsidR="00E01E00">
          <w:rPr>
            <w:rFonts w:ascii="Arial" w:hAnsi="Arial"/>
            <w:color w:val="222222"/>
            <w:lang w:val="en-AU"/>
          </w:rPr>
          <w:t>”</w:t>
        </w:r>
      </w:ins>
    </w:p>
    <w:p w14:paraId="2A5D7B61" w14:textId="33DF1125" w:rsidR="00E01E00" w:rsidRPr="00D9240F" w:rsidRDefault="00E01E00">
      <w:pPr>
        <w:pStyle w:val="ListParagraph"/>
        <w:numPr>
          <w:ilvl w:val="1"/>
          <w:numId w:val="7"/>
        </w:numPr>
        <w:rPr>
          <w:ins w:id="95" w:author="Tai Roe" w:date="2017-11-30T13:45:00Z"/>
          <w:rFonts w:ascii="Arial" w:hAnsi="Arial"/>
          <w:color w:val="222222"/>
          <w:lang w:val="en-AU"/>
          <w:rPrChange w:id="96" w:author="Tai Roe" w:date="2017-11-30T13:45:00Z">
            <w:rPr>
              <w:ins w:id="97" w:author="Tai Roe" w:date="2017-11-30T13:45:00Z"/>
              <w:lang w:val="en-AU"/>
            </w:rPr>
          </w:rPrChange>
        </w:rPr>
        <w:pPrChange w:id="98" w:author="Tai Roe" w:date="2017-11-30T13:48:00Z">
          <w:pPr/>
        </w:pPrChange>
      </w:pPr>
      <w:ins w:id="99" w:author="Tai Roe" w:date="2017-11-30T13:52:00Z">
        <w:r>
          <w:rPr>
            <w:rFonts w:ascii="Arial" w:hAnsi="Arial"/>
            <w:color w:val="222222"/>
            <w:lang w:val="en-AU"/>
          </w:rPr>
          <w:t xml:space="preserve">Call </w:t>
        </w:r>
      </w:ins>
      <w:ins w:id="100" w:author="Tai Roe" w:date="2017-11-30T13:55:00Z">
        <w:r>
          <w:rPr>
            <w:rFonts w:ascii="Arial" w:hAnsi="Arial"/>
            <w:color w:val="222222"/>
            <w:lang w:val="en-AU"/>
          </w:rPr>
          <w:t>Lorena Salcedo-</w:t>
        </w:r>
        <w:proofErr w:type="spellStart"/>
        <w:r>
          <w:rPr>
            <w:rFonts w:ascii="Arial" w:hAnsi="Arial"/>
            <w:color w:val="222222"/>
            <w:lang w:val="en-AU"/>
          </w:rPr>
          <w:t>Alvardo</w:t>
        </w:r>
        <w:proofErr w:type="spellEnd"/>
        <w:r>
          <w:rPr>
            <w:rFonts w:ascii="Arial" w:hAnsi="Arial"/>
            <w:color w:val="222222"/>
            <w:lang w:val="en-AU"/>
          </w:rPr>
          <w:t xml:space="preserve">, in the residency office, who manages the Time Off calendar, who can tell you who </w:t>
        </w:r>
        <w:proofErr w:type="gramStart"/>
        <w:r>
          <w:rPr>
            <w:rFonts w:ascii="Arial" w:hAnsi="Arial"/>
            <w:color w:val="222222"/>
            <w:lang w:val="en-AU"/>
          </w:rPr>
          <w:t>is</w:t>
        </w:r>
        <w:proofErr w:type="gramEnd"/>
        <w:r>
          <w:rPr>
            <w:rFonts w:ascii="Arial" w:hAnsi="Arial"/>
            <w:color w:val="222222"/>
            <w:lang w:val="en-AU"/>
          </w:rPr>
          <w:t xml:space="preserve"> off and which R1 is at CHO.</w:t>
        </w:r>
      </w:ins>
    </w:p>
    <w:p w14:paraId="0302A223" w14:textId="0970324A" w:rsidR="00094B50" w:rsidRPr="008F38D9" w:rsidDel="008F38D9" w:rsidRDefault="00094B50">
      <w:pPr>
        <w:rPr>
          <w:del w:id="101" w:author="Microsoft Office User" w:date="2017-11-17T11:16:00Z"/>
          <w:rFonts w:ascii="Arial" w:hAnsi="Arial"/>
          <w:b/>
          <w:color w:val="222222"/>
          <w:lang w:val="en-AU"/>
          <w:rPrChange w:id="102" w:author="Microsoft Office User" w:date="2017-11-17T11:16:00Z">
            <w:rPr>
              <w:del w:id="103" w:author="Microsoft Office User" w:date="2017-11-17T11:16:00Z"/>
              <w:lang w:val="en-AU"/>
            </w:rPr>
          </w:rPrChange>
        </w:rPr>
      </w:pPr>
      <w:del w:id="104" w:author="Microsoft Office User" w:date="2017-11-17T11:16:00Z">
        <w:r w:rsidRPr="008F38D9" w:rsidDel="008F38D9">
          <w:rPr>
            <w:rFonts w:ascii="Arial" w:hAnsi="Arial"/>
            <w:b/>
            <w:color w:val="222222"/>
            <w:lang w:val="en-AU"/>
            <w:rPrChange w:id="105" w:author="Microsoft Office User" w:date="2017-11-17T11:16:00Z">
              <w:rPr>
                <w:lang w:val="en-AU"/>
              </w:rPr>
            </w:rPrChange>
          </w:rPr>
          <w:delText xml:space="preserve">Because there are so many more Martinez residents </w:delText>
        </w:r>
        <w:r w:rsidR="00BA2AC3" w:rsidRPr="008F38D9" w:rsidDel="008F38D9">
          <w:rPr>
            <w:rFonts w:ascii="Arial" w:hAnsi="Arial"/>
            <w:b/>
            <w:color w:val="222222"/>
            <w:lang w:val="en-AU"/>
            <w:rPrChange w:id="106" w:author="Microsoft Office User" w:date="2017-11-17T11:16:00Z">
              <w:rPr>
                <w:lang w:val="en-AU"/>
              </w:rPr>
            </w:rPrChange>
          </w:rPr>
          <w:delText>(</w:delText>
        </w:r>
        <w:r w:rsidRPr="008F38D9" w:rsidDel="008F38D9">
          <w:rPr>
            <w:rFonts w:ascii="Arial" w:hAnsi="Arial"/>
            <w:b/>
            <w:color w:val="222222"/>
            <w:lang w:val="en-AU"/>
            <w:rPrChange w:id="107" w:author="Microsoft Office User" w:date="2017-11-17T11:16:00Z">
              <w:rPr>
                <w:lang w:val="en-AU"/>
              </w:rPr>
            </w:rPrChange>
          </w:rPr>
          <w:delText xml:space="preserve">who therefore </w:delText>
        </w:r>
        <w:r w:rsidR="00BA2AC3" w:rsidRPr="008F38D9" w:rsidDel="008F38D9">
          <w:rPr>
            <w:rFonts w:ascii="Arial" w:hAnsi="Arial"/>
            <w:b/>
            <w:color w:val="222222"/>
            <w:lang w:val="en-AU"/>
            <w:rPrChange w:id="108" w:author="Microsoft Office User" w:date="2017-11-17T11:16:00Z">
              <w:rPr>
                <w:lang w:val="en-AU"/>
              </w:rPr>
            </w:rPrChange>
          </w:rPr>
          <w:delText>are away from clinic more)</w:delText>
        </w:r>
        <w:r w:rsidRPr="008F38D9" w:rsidDel="008F38D9">
          <w:rPr>
            <w:rFonts w:ascii="Arial" w:hAnsi="Arial"/>
            <w:b/>
            <w:color w:val="222222"/>
            <w:lang w:val="en-AU"/>
            <w:rPrChange w:id="109" w:author="Microsoft Office User" w:date="2017-11-17T11:16:00Z">
              <w:rPr>
                <w:lang w:val="en-AU"/>
              </w:rPr>
            </w:rPrChange>
          </w:rPr>
          <w:delText xml:space="preserve"> and less teaching panels for Martinez preceptors, preceptors from remote clinics will be covering Martinez-based </w:delText>
        </w:r>
        <w:r w:rsidR="00BA2AC3" w:rsidRPr="008F38D9" w:rsidDel="008F38D9">
          <w:rPr>
            <w:rFonts w:ascii="Arial" w:hAnsi="Arial"/>
            <w:b/>
            <w:color w:val="222222"/>
            <w:lang w:val="en-AU"/>
            <w:rPrChange w:id="110" w:author="Microsoft Office User" w:date="2017-11-17T11:16:00Z">
              <w:rPr>
                <w:lang w:val="en-AU"/>
              </w:rPr>
            </w:rPrChange>
          </w:rPr>
          <w:delText>In</w:delText>
        </w:r>
        <w:r w:rsidR="002C4E1A" w:rsidRPr="008F38D9" w:rsidDel="008F38D9">
          <w:rPr>
            <w:rFonts w:ascii="Arial" w:hAnsi="Arial"/>
            <w:b/>
            <w:color w:val="222222"/>
            <w:lang w:val="en-AU"/>
            <w:rPrChange w:id="111" w:author="Microsoft Office User" w:date="2017-11-17T11:16:00Z">
              <w:rPr>
                <w:lang w:val="en-AU"/>
              </w:rPr>
            </w:rPrChange>
          </w:rPr>
          <w:delText xml:space="preserve"> </w:delText>
        </w:r>
        <w:r w:rsidR="00BA2AC3" w:rsidRPr="008F38D9" w:rsidDel="008F38D9">
          <w:rPr>
            <w:rFonts w:ascii="Arial" w:hAnsi="Arial"/>
            <w:b/>
            <w:color w:val="222222"/>
            <w:lang w:val="en-AU"/>
            <w:rPrChange w:id="112" w:author="Microsoft Office User" w:date="2017-11-17T11:16:00Z">
              <w:rPr>
                <w:lang w:val="en-AU"/>
              </w:rPr>
            </w:rPrChange>
          </w:rPr>
          <w:delText xml:space="preserve">Baskets.  How </w:delText>
        </w:r>
        <w:r w:rsidR="002C4E1A" w:rsidRPr="008F38D9" w:rsidDel="008F38D9">
          <w:rPr>
            <w:rFonts w:ascii="Arial" w:hAnsi="Arial"/>
            <w:b/>
            <w:color w:val="222222"/>
            <w:lang w:val="en-AU"/>
            <w:rPrChange w:id="113" w:author="Microsoft Office User" w:date="2017-11-17T11:16:00Z">
              <w:rPr>
                <w:lang w:val="en-AU"/>
              </w:rPr>
            </w:rPrChange>
          </w:rPr>
          <w:delText>does</w:delText>
        </w:r>
        <w:r w:rsidR="00BA2AC3" w:rsidRPr="008F38D9" w:rsidDel="008F38D9">
          <w:rPr>
            <w:rFonts w:ascii="Arial" w:hAnsi="Arial"/>
            <w:b/>
            <w:color w:val="222222"/>
            <w:lang w:val="en-AU"/>
            <w:rPrChange w:id="114" w:author="Microsoft Office User" w:date="2017-11-17T11:16:00Z">
              <w:rPr>
                <w:lang w:val="en-AU"/>
              </w:rPr>
            </w:rPrChange>
          </w:rPr>
          <w:delText xml:space="preserve"> this work?</w:delText>
        </w:r>
      </w:del>
    </w:p>
    <w:p w14:paraId="1712B7BD" w14:textId="5BA2751B" w:rsidR="00BA2AC3" w:rsidDel="008F38D9" w:rsidRDefault="00BA2AC3">
      <w:pPr>
        <w:rPr>
          <w:del w:id="115" w:author="Microsoft Office User" w:date="2017-11-17T11:16:00Z"/>
          <w:lang w:val="en-AU"/>
        </w:rPr>
        <w:pPrChange w:id="116" w:author="Microsoft Office User" w:date="2017-11-17T11:16:00Z">
          <w:pPr>
            <w:pStyle w:val="ListParagraph"/>
            <w:numPr>
              <w:numId w:val="6"/>
            </w:numPr>
            <w:ind w:hanging="360"/>
          </w:pPr>
        </w:pPrChange>
      </w:pPr>
      <w:del w:id="117" w:author="Microsoft Office User" w:date="2017-11-17T11:16:00Z">
        <w:r w:rsidDel="008F38D9">
          <w:rPr>
            <w:lang w:val="en-AU"/>
          </w:rPr>
          <w:delText xml:space="preserve">This clearly </w:delText>
        </w:r>
        <w:r w:rsidR="002C4E1A" w:rsidDel="008F38D9">
          <w:rPr>
            <w:lang w:val="en-AU"/>
          </w:rPr>
          <w:delText>is not</w:delText>
        </w:r>
        <w:r w:rsidDel="008F38D9">
          <w:rPr>
            <w:lang w:val="en-AU"/>
          </w:rPr>
          <w:delText xml:space="preserve"> the ideal system, but we believe this is the best way to cover resident In</w:delText>
        </w:r>
        <w:r w:rsidR="002C4E1A" w:rsidDel="008F38D9">
          <w:rPr>
            <w:lang w:val="en-AU"/>
          </w:rPr>
          <w:delText xml:space="preserve"> </w:delText>
        </w:r>
        <w:r w:rsidDel="008F38D9">
          <w:rPr>
            <w:lang w:val="en-AU"/>
          </w:rPr>
          <w:delText>Baskets in a consistent way for all residents, regardless of clinic site.</w:delText>
        </w:r>
      </w:del>
    </w:p>
    <w:p w14:paraId="441F9727" w14:textId="2F02DE35" w:rsidR="00BA2AC3" w:rsidDel="008F38D9" w:rsidRDefault="00BA2AC3">
      <w:pPr>
        <w:rPr>
          <w:del w:id="118" w:author="Microsoft Office User" w:date="2017-11-17T11:16:00Z"/>
          <w:lang w:val="en-AU"/>
        </w:rPr>
        <w:pPrChange w:id="119" w:author="Microsoft Office User" w:date="2017-11-17T11:16:00Z">
          <w:pPr>
            <w:pStyle w:val="ListParagraph"/>
            <w:numPr>
              <w:numId w:val="6"/>
            </w:numPr>
            <w:ind w:hanging="360"/>
          </w:pPr>
        </w:pPrChange>
      </w:pPr>
      <w:del w:id="120" w:author="Microsoft Office User" w:date="2017-11-17T11:16:00Z">
        <w:r w:rsidDel="008F38D9">
          <w:rPr>
            <w:lang w:val="en-AU"/>
          </w:rPr>
          <w:delText xml:space="preserve">Martinez preceptors will obviously continue to play an active role in refilling any triplicate medications, which needs to be done on-site. </w:delText>
        </w:r>
      </w:del>
    </w:p>
    <w:p w14:paraId="0AF69464" w14:textId="7216F14F" w:rsidR="00355854" w:rsidRDefault="00BA2AC3">
      <w:pPr>
        <w:rPr>
          <w:lang w:val="en-AU"/>
        </w:rPr>
        <w:pPrChange w:id="121" w:author="Microsoft Office User" w:date="2017-11-17T11:16:00Z">
          <w:pPr>
            <w:pStyle w:val="ListParagraph"/>
            <w:numPr>
              <w:numId w:val="6"/>
            </w:numPr>
            <w:ind w:hanging="360"/>
          </w:pPr>
        </w:pPrChange>
      </w:pPr>
      <w:del w:id="122" w:author="Microsoft Office User" w:date="2017-11-17T11:16:00Z">
        <w:r w:rsidDel="008F38D9">
          <w:rPr>
            <w:lang w:val="en-AU"/>
          </w:rPr>
          <w:delText>We hope that Martinez preceptors will help cover the resident In</w:delText>
        </w:r>
        <w:r w:rsidR="002C4E1A" w:rsidDel="008F38D9">
          <w:rPr>
            <w:lang w:val="en-AU"/>
          </w:rPr>
          <w:delText xml:space="preserve"> </w:delText>
        </w:r>
        <w:r w:rsidDel="008F38D9">
          <w:rPr>
            <w:lang w:val="en-AU"/>
          </w:rPr>
          <w:delText>Basket pool when they have good preceptor:resident ratios (</w:delText>
        </w:r>
        <w:r w:rsidR="002C4E1A" w:rsidDel="008F38D9">
          <w:rPr>
            <w:lang w:val="en-AU"/>
          </w:rPr>
          <w:delText>this is true</w:delText>
        </w:r>
        <w:r w:rsidDel="008F38D9">
          <w:rPr>
            <w:lang w:val="en-AU"/>
          </w:rPr>
          <w:delText xml:space="preserve"> many afternoons depending on resident schedules).</w:delText>
        </w:r>
      </w:del>
      <w:r>
        <w:rPr>
          <w:lang w:val="en-AU"/>
        </w:rPr>
        <w:t xml:space="preserve"> </w:t>
      </w:r>
      <w:bookmarkStart w:id="123" w:name="_GoBack"/>
      <w:bookmarkEnd w:id="123"/>
    </w:p>
    <w:sectPr w:rsidR="00355854" w:rsidSect="004D4554">
      <w:pgSz w:w="12240" w:h="15840"/>
      <w:pgMar w:top="1296" w:right="1296" w:bottom="1296" w:left="1296" w:header="706" w:footer="706"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Microsoft Office User" w:date="2017-11-17T10:56:00Z" w:initials="Office">
    <w:p w14:paraId="78D34935" w14:textId="5C88F802" w:rsidR="00F32584" w:rsidRDefault="00F32584">
      <w:pPr>
        <w:pStyle w:val="CommentText"/>
      </w:pPr>
      <w:r>
        <w:rPr>
          <w:rStyle w:val="CommentReference"/>
        </w:rPr>
        <w:annotationRef/>
      </w:r>
      <w:r>
        <w:t>Is this up to date?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D349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34D7B" w14:textId="77777777" w:rsidR="008C70C9" w:rsidRDefault="008C70C9" w:rsidP="00355854">
      <w:r>
        <w:separator/>
      </w:r>
    </w:p>
  </w:endnote>
  <w:endnote w:type="continuationSeparator" w:id="0">
    <w:p w14:paraId="24F70802" w14:textId="77777777" w:rsidR="008C70C9" w:rsidRDefault="008C70C9" w:rsidP="0035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F8369" w14:textId="77777777" w:rsidR="008C70C9" w:rsidRDefault="008C70C9" w:rsidP="00355854">
      <w:r>
        <w:separator/>
      </w:r>
    </w:p>
  </w:footnote>
  <w:footnote w:type="continuationSeparator" w:id="0">
    <w:p w14:paraId="666CAF38" w14:textId="77777777" w:rsidR="008C70C9" w:rsidRDefault="008C70C9" w:rsidP="00355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43357"/>
    <w:multiLevelType w:val="hybridMultilevel"/>
    <w:tmpl w:val="979A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7376C4"/>
    <w:multiLevelType w:val="hybridMultilevel"/>
    <w:tmpl w:val="3CA29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F35B42"/>
    <w:multiLevelType w:val="hybridMultilevel"/>
    <w:tmpl w:val="8FB0FF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942D54"/>
    <w:multiLevelType w:val="hybridMultilevel"/>
    <w:tmpl w:val="375AF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3B7539"/>
    <w:multiLevelType w:val="hybridMultilevel"/>
    <w:tmpl w:val="D7D24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BF63D0"/>
    <w:multiLevelType w:val="hybridMultilevel"/>
    <w:tmpl w:val="EC700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832B7C"/>
    <w:multiLevelType w:val="hybridMultilevel"/>
    <w:tmpl w:val="DD92D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4"/>
  </w:num>
  <w:num w:numId="6">
    <w:abstractNumId w:val="0"/>
  </w:num>
  <w:num w:numId="7">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15A"/>
    <w:rsid w:val="00007105"/>
    <w:rsid w:val="00021D94"/>
    <w:rsid w:val="00030340"/>
    <w:rsid w:val="00074120"/>
    <w:rsid w:val="00094B50"/>
    <w:rsid w:val="000E69A4"/>
    <w:rsid w:val="00116E16"/>
    <w:rsid w:val="00156820"/>
    <w:rsid w:val="002301AA"/>
    <w:rsid w:val="002547A7"/>
    <w:rsid w:val="0028531C"/>
    <w:rsid w:val="002C2826"/>
    <w:rsid w:val="002C2ADC"/>
    <w:rsid w:val="002C4E1A"/>
    <w:rsid w:val="002F0ECA"/>
    <w:rsid w:val="00355854"/>
    <w:rsid w:val="003C7D5F"/>
    <w:rsid w:val="004260BB"/>
    <w:rsid w:val="004D4554"/>
    <w:rsid w:val="00517644"/>
    <w:rsid w:val="0056015A"/>
    <w:rsid w:val="00562946"/>
    <w:rsid w:val="00573C62"/>
    <w:rsid w:val="005D723B"/>
    <w:rsid w:val="005F0A4F"/>
    <w:rsid w:val="00630ED2"/>
    <w:rsid w:val="00696442"/>
    <w:rsid w:val="006C4A47"/>
    <w:rsid w:val="006E1967"/>
    <w:rsid w:val="007505EE"/>
    <w:rsid w:val="0079163D"/>
    <w:rsid w:val="007C3098"/>
    <w:rsid w:val="007E297B"/>
    <w:rsid w:val="00837DD2"/>
    <w:rsid w:val="008B6A10"/>
    <w:rsid w:val="008C138F"/>
    <w:rsid w:val="008C70C9"/>
    <w:rsid w:val="008D6897"/>
    <w:rsid w:val="008F38D9"/>
    <w:rsid w:val="009024F0"/>
    <w:rsid w:val="0095480C"/>
    <w:rsid w:val="00983324"/>
    <w:rsid w:val="00993F3C"/>
    <w:rsid w:val="00A0599F"/>
    <w:rsid w:val="00A241AE"/>
    <w:rsid w:val="00A30139"/>
    <w:rsid w:val="00A3715F"/>
    <w:rsid w:val="00B3235D"/>
    <w:rsid w:val="00B57A7E"/>
    <w:rsid w:val="00B82C35"/>
    <w:rsid w:val="00BA2AC3"/>
    <w:rsid w:val="00C00871"/>
    <w:rsid w:val="00C1159B"/>
    <w:rsid w:val="00D9240F"/>
    <w:rsid w:val="00DA1B2F"/>
    <w:rsid w:val="00DC11FB"/>
    <w:rsid w:val="00DD382B"/>
    <w:rsid w:val="00E01E00"/>
    <w:rsid w:val="00E45E18"/>
    <w:rsid w:val="00EA7B59"/>
    <w:rsid w:val="00F32584"/>
    <w:rsid w:val="00FF7A0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CEF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015A"/>
  </w:style>
  <w:style w:type="character" w:customStyle="1" w:styleId="il">
    <w:name w:val="il"/>
    <w:basedOn w:val="DefaultParagraphFont"/>
    <w:rsid w:val="0056015A"/>
  </w:style>
  <w:style w:type="character" w:styleId="Strong">
    <w:name w:val="Strong"/>
    <w:basedOn w:val="DefaultParagraphFont"/>
    <w:uiPriority w:val="22"/>
    <w:qFormat/>
    <w:rsid w:val="0056015A"/>
    <w:rPr>
      <w:b/>
      <w:bCs/>
    </w:rPr>
  </w:style>
  <w:style w:type="paragraph" w:styleId="ListParagraph">
    <w:name w:val="List Paragraph"/>
    <w:basedOn w:val="Normal"/>
    <w:uiPriority w:val="34"/>
    <w:qFormat/>
    <w:rsid w:val="002301AA"/>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355854"/>
    <w:pPr>
      <w:tabs>
        <w:tab w:val="center" w:pos="4320"/>
        <w:tab w:val="right" w:pos="8640"/>
      </w:tabs>
    </w:pPr>
  </w:style>
  <w:style w:type="character" w:customStyle="1" w:styleId="HeaderChar">
    <w:name w:val="Header Char"/>
    <w:basedOn w:val="DefaultParagraphFont"/>
    <w:link w:val="Header"/>
    <w:uiPriority w:val="99"/>
    <w:rsid w:val="00355854"/>
  </w:style>
  <w:style w:type="paragraph" w:styleId="Footer">
    <w:name w:val="footer"/>
    <w:basedOn w:val="Normal"/>
    <w:link w:val="FooterChar"/>
    <w:uiPriority w:val="99"/>
    <w:unhideWhenUsed/>
    <w:rsid w:val="00355854"/>
    <w:pPr>
      <w:tabs>
        <w:tab w:val="center" w:pos="4320"/>
        <w:tab w:val="right" w:pos="8640"/>
      </w:tabs>
    </w:pPr>
  </w:style>
  <w:style w:type="character" w:customStyle="1" w:styleId="FooterChar">
    <w:name w:val="Footer Char"/>
    <w:basedOn w:val="DefaultParagraphFont"/>
    <w:link w:val="Footer"/>
    <w:uiPriority w:val="99"/>
    <w:rsid w:val="00355854"/>
  </w:style>
  <w:style w:type="character" w:styleId="Hyperlink">
    <w:name w:val="Hyperlink"/>
    <w:basedOn w:val="DefaultParagraphFont"/>
    <w:uiPriority w:val="99"/>
    <w:unhideWhenUsed/>
    <w:rsid w:val="007C3098"/>
    <w:rPr>
      <w:color w:val="0000FF" w:themeColor="hyperlink"/>
      <w:u w:val="single"/>
    </w:rPr>
  </w:style>
  <w:style w:type="character" w:styleId="FollowedHyperlink">
    <w:name w:val="FollowedHyperlink"/>
    <w:basedOn w:val="DefaultParagraphFont"/>
    <w:uiPriority w:val="99"/>
    <w:semiHidden/>
    <w:unhideWhenUsed/>
    <w:rsid w:val="00A0599F"/>
    <w:rPr>
      <w:color w:val="800080" w:themeColor="followedHyperlink"/>
      <w:u w:val="single"/>
    </w:rPr>
  </w:style>
  <w:style w:type="paragraph" w:styleId="BalloonText">
    <w:name w:val="Balloon Text"/>
    <w:basedOn w:val="Normal"/>
    <w:link w:val="BalloonTextChar"/>
    <w:uiPriority w:val="99"/>
    <w:semiHidden/>
    <w:unhideWhenUsed/>
    <w:rsid w:val="009024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24F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32584"/>
    <w:rPr>
      <w:sz w:val="18"/>
      <w:szCs w:val="18"/>
    </w:rPr>
  </w:style>
  <w:style w:type="paragraph" w:styleId="CommentText">
    <w:name w:val="annotation text"/>
    <w:basedOn w:val="Normal"/>
    <w:link w:val="CommentTextChar"/>
    <w:uiPriority w:val="99"/>
    <w:semiHidden/>
    <w:unhideWhenUsed/>
    <w:rsid w:val="00F32584"/>
  </w:style>
  <w:style w:type="character" w:customStyle="1" w:styleId="CommentTextChar">
    <w:name w:val="Comment Text Char"/>
    <w:basedOn w:val="DefaultParagraphFont"/>
    <w:link w:val="CommentText"/>
    <w:uiPriority w:val="99"/>
    <w:semiHidden/>
    <w:rsid w:val="00F32584"/>
  </w:style>
  <w:style w:type="paragraph" w:styleId="CommentSubject">
    <w:name w:val="annotation subject"/>
    <w:basedOn w:val="CommentText"/>
    <w:next w:val="CommentText"/>
    <w:link w:val="CommentSubjectChar"/>
    <w:uiPriority w:val="99"/>
    <w:semiHidden/>
    <w:unhideWhenUsed/>
    <w:rsid w:val="00F32584"/>
    <w:rPr>
      <w:b/>
      <w:bCs/>
      <w:sz w:val="20"/>
      <w:szCs w:val="20"/>
    </w:rPr>
  </w:style>
  <w:style w:type="character" w:customStyle="1" w:styleId="CommentSubjectChar">
    <w:name w:val="Comment Subject Char"/>
    <w:basedOn w:val="CommentTextChar"/>
    <w:link w:val="CommentSubject"/>
    <w:uiPriority w:val="99"/>
    <w:semiHidden/>
    <w:rsid w:val="00F3258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6015A"/>
  </w:style>
  <w:style w:type="character" w:customStyle="1" w:styleId="il">
    <w:name w:val="il"/>
    <w:basedOn w:val="DefaultParagraphFont"/>
    <w:rsid w:val="0056015A"/>
  </w:style>
  <w:style w:type="character" w:styleId="Strong">
    <w:name w:val="Strong"/>
    <w:basedOn w:val="DefaultParagraphFont"/>
    <w:uiPriority w:val="22"/>
    <w:qFormat/>
    <w:rsid w:val="0056015A"/>
    <w:rPr>
      <w:b/>
      <w:bCs/>
    </w:rPr>
  </w:style>
  <w:style w:type="paragraph" w:styleId="ListParagraph">
    <w:name w:val="List Paragraph"/>
    <w:basedOn w:val="Normal"/>
    <w:uiPriority w:val="34"/>
    <w:qFormat/>
    <w:rsid w:val="002301AA"/>
    <w:pPr>
      <w:spacing w:after="200" w:line="276" w:lineRule="auto"/>
      <w:ind w:left="720"/>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355854"/>
    <w:pPr>
      <w:tabs>
        <w:tab w:val="center" w:pos="4320"/>
        <w:tab w:val="right" w:pos="8640"/>
      </w:tabs>
    </w:pPr>
  </w:style>
  <w:style w:type="character" w:customStyle="1" w:styleId="HeaderChar">
    <w:name w:val="Header Char"/>
    <w:basedOn w:val="DefaultParagraphFont"/>
    <w:link w:val="Header"/>
    <w:uiPriority w:val="99"/>
    <w:rsid w:val="00355854"/>
  </w:style>
  <w:style w:type="paragraph" w:styleId="Footer">
    <w:name w:val="footer"/>
    <w:basedOn w:val="Normal"/>
    <w:link w:val="FooterChar"/>
    <w:uiPriority w:val="99"/>
    <w:unhideWhenUsed/>
    <w:rsid w:val="00355854"/>
    <w:pPr>
      <w:tabs>
        <w:tab w:val="center" w:pos="4320"/>
        <w:tab w:val="right" w:pos="8640"/>
      </w:tabs>
    </w:pPr>
  </w:style>
  <w:style w:type="character" w:customStyle="1" w:styleId="FooterChar">
    <w:name w:val="Footer Char"/>
    <w:basedOn w:val="DefaultParagraphFont"/>
    <w:link w:val="Footer"/>
    <w:uiPriority w:val="99"/>
    <w:rsid w:val="00355854"/>
  </w:style>
  <w:style w:type="character" w:styleId="Hyperlink">
    <w:name w:val="Hyperlink"/>
    <w:basedOn w:val="DefaultParagraphFont"/>
    <w:uiPriority w:val="99"/>
    <w:unhideWhenUsed/>
    <w:rsid w:val="007C3098"/>
    <w:rPr>
      <w:color w:val="0000FF" w:themeColor="hyperlink"/>
      <w:u w:val="single"/>
    </w:rPr>
  </w:style>
  <w:style w:type="character" w:styleId="FollowedHyperlink">
    <w:name w:val="FollowedHyperlink"/>
    <w:basedOn w:val="DefaultParagraphFont"/>
    <w:uiPriority w:val="99"/>
    <w:semiHidden/>
    <w:unhideWhenUsed/>
    <w:rsid w:val="00A0599F"/>
    <w:rPr>
      <w:color w:val="800080" w:themeColor="followedHyperlink"/>
      <w:u w:val="single"/>
    </w:rPr>
  </w:style>
  <w:style w:type="paragraph" w:styleId="BalloonText">
    <w:name w:val="Balloon Text"/>
    <w:basedOn w:val="Normal"/>
    <w:link w:val="BalloonTextChar"/>
    <w:uiPriority w:val="99"/>
    <w:semiHidden/>
    <w:unhideWhenUsed/>
    <w:rsid w:val="009024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24F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32584"/>
    <w:rPr>
      <w:sz w:val="18"/>
      <w:szCs w:val="18"/>
    </w:rPr>
  </w:style>
  <w:style w:type="paragraph" w:styleId="CommentText">
    <w:name w:val="annotation text"/>
    <w:basedOn w:val="Normal"/>
    <w:link w:val="CommentTextChar"/>
    <w:uiPriority w:val="99"/>
    <w:semiHidden/>
    <w:unhideWhenUsed/>
    <w:rsid w:val="00F32584"/>
  </w:style>
  <w:style w:type="character" w:customStyle="1" w:styleId="CommentTextChar">
    <w:name w:val="Comment Text Char"/>
    <w:basedOn w:val="DefaultParagraphFont"/>
    <w:link w:val="CommentText"/>
    <w:uiPriority w:val="99"/>
    <w:semiHidden/>
    <w:rsid w:val="00F32584"/>
  </w:style>
  <w:style w:type="paragraph" w:styleId="CommentSubject">
    <w:name w:val="annotation subject"/>
    <w:basedOn w:val="CommentText"/>
    <w:next w:val="CommentText"/>
    <w:link w:val="CommentSubjectChar"/>
    <w:uiPriority w:val="99"/>
    <w:semiHidden/>
    <w:unhideWhenUsed/>
    <w:rsid w:val="00F32584"/>
    <w:rPr>
      <w:b/>
      <w:bCs/>
      <w:sz w:val="20"/>
      <w:szCs w:val="20"/>
    </w:rPr>
  </w:style>
  <w:style w:type="character" w:customStyle="1" w:styleId="CommentSubjectChar">
    <w:name w:val="Comment Subject Char"/>
    <w:basedOn w:val="CommentTextChar"/>
    <w:link w:val="CommentSubject"/>
    <w:uiPriority w:val="99"/>
    <w:semiHidden/>
    <w:rsid w:val="00F325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7403">
      <w:bodyDiv w:val="1"/>
      <w:marLeft w:val="0"/>
      <w:marRight w:val="0"/>
      <w:marTop w:val="0"/>
      <w:marBottom w:val="0"/>
      <w:divBdr>
        <w:top w:val="none" w:sz="0" w:space="0" w:color="auto"/>
        <w:left w:val="none" w:sz="0" w:space="0" w:color="auto"/>
        <w:bottom w:val="none" w:sz="0" w:space="0" w:color="auto"/>
        <w:right w:val="none" w:sz="0" w:space="0" w:color="auto"/>
      </w:divBdr>
      <w:divsChild>
        <w:div w:id="19530487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8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00388">
      <w:bodyDiv w:val="1"/>
      <w:marLeft w:val="0"/>
      <w:marRight w:val="0"/>
      <w:marTop w:val="0"/>
      <w:marBottom w:val="0"/>
      <w:divBdr>
        <w:top w:val="none" w:sz="0" w:space="0" w:color="auto"/>
        <w:left w:val="none" w:sz="0" w:space="0" w:color="auto"/>
        <w:bottom w:val="none" w:sz="0" w:space="0" w:color="auto"/>
        <w:right w:val="none" w:sz="0" w:space="0" w:color="auto"/>
      </w:divBdr>
    </w:div>
    <w:div w:id="18847138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MPE</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McNeil</dc:creator>
  <cp:lastModifiedBy>Tai Roe</cp:lastModifiedBy>
  <cp:revision>3</cp:revision>
  <dcterms:created xsi:type="dcterms:W3CDTF">2017-12-07T21:49:00Z</dcterms:created>
  <dcterms:modified xsi:type="dcterms:W3CDTF">2017-12-07T21:51:00Z</dcterms:modified>
</cp:coreProperties>
</file>